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A3AAA" w14:textId="2E57D163" w:rsidR="002166A9" w:rsidRPr="002166A9" w:rsidRDefault="002C6666" w:rsidP="0043074D">
      <w:pPr>
        <w:pStyle w:val="Title"/>
        <w:rPr>
          <w:rStyle w:val="TitleChar"/>
          <w:rFonts w:ascii="Arial" w:hAnsi="Arial" w:cs="Arial"/>
          <w:color w:val="000000" w:themeColor="text1"/>
        </w:rPr>
      </w:pPr>
      <w:r w:rsidRPr="009D4F5F">
        <w:rPr>
          <w:noProof/>
        </w:rPr>
        <mc:AlternateContent>
          <mc:Choice Requires="wps">
            <w:drawing>
              <wp:anchor distT="0" distB="0" distL="0" distR="0" simplePos="0" relativeHeight="251659264" behindDoc="1" locked="0" layoutInCell="1" allowOverlap="1" wp14:anchorId="4C50242A" wp14:editId="53069EC5">
                <wp:simplePos x="0" y="0"/>
                <wp:positionH relativeFrom="page">
                  <wp:posOffset>0</wp:posOffset>
                </wp:positionH>
                <wp:positionV relativeFrom="paragraph">
                  <wp:posOffset>-961118</wp:posOffset>
                </wp:positionV>
                <wp:extent cx="934719" cy="1262380"/>
                <wp:effectExtent l="0" t="0" r="0" b="0"/>
                <wp:wrapNone/>
                <wp:docPr id="2" name="Graphic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34719" cy="1262380"/>
                        </a:xfrm>
                        <a:custGeom>
                          <a:avLst/>
                          <a:gdLst/>
                          <a:ahLst/>
                          <a:cxnLst/>
                          <a:rect l="l" t="t" r="r" b="b"/>
                          <a:pathLst>
                            <a:path w="934719" h="1262380">
                              <a:moveTo>
                                <a:pt x="491121" y="1127798"/>
                              </a:moveTo>
                              <a:lnTo>
                                <a:pt x="222008" y="688454"/>
                              </a:lnTo>
                              <a:lnTo>
                                <a:pt x="174371" y="666445"/>
                              </a:lnTo>
                              <a:lnTo>
                                <a:pt x="156692" y="672782"/>
                              </a:lnTo>
                              <a:lnTo>
                                <a:pt x="21996" y="754024"/>
                              </a:lnTo>
                              <a:lnTo>
                                <a:pt x="8229" y="766660"/>
                              </a:lnTo>
                              <a:lnTo>
                                <a:pt x="723" y="783005"/>
                              </a:lnTo>
                              <a:lnTo>
                                <a:pt x="0" y="800950"/>
                              </a:lnTo>
                              <a:lnTo>
                                <a:pt x="6527" y="818451"/>
                              </a:lnTo>
                              <a:lnTo>
                                <a:pt x="269113" y="1240282"/>
                              </a:lnTo>
                              <a:lnTo>
                                <a:pt x="281990" y="1253959"/>
                              </a:lnTo>
                              <a:lnTo>
                                <a:pt x="298564" y="1261478"/>
                              </a:lnTo>
                              <a:lnTo>
                                <a:pt x="316750" y="1262316"/>
                              </a:lnTo>
                              <a:lnTo>
                                <a:pt x="334441" y="1255966"/>
                              </a:lnTo>
                              <a:lnTo>
                                <a:pt x="469125" y="1174711"/>
                              </a:lnTo>
                              <a:lnTo>
                                <a:pt x="482892" y="1162088"/>
                              </a:lnTo>
                              <a:lnTo>
                                <a:pt x="490385" y="1145755"/>
                              </a:lnTo>
                              <a:lnTo>
                                <a:pt x="491121" y="1127798"/>
                              </a:lnTo>
                              <a:close/>
                            </a:path>
                            <a:path w="934719" h="1262380">
                              <a:moveTo>
                                <a:pt x="550799" y="0"/>
                              </a:moveTo>
                              <a:lnTo>
                                <a:pt x="266890" y="0"/>
                              </a:lnTo>
                              <a:lnTo>
                                <a:pt x="312331" y="79590"/>
                              </a:lnTo>
                              <a:lnTo>
                                <a:pt x="324675" y="93738"/>
                              </a:lnTo>
                              <a:lnTo>
                                <a:pt x="340931" y="101815"/>
                              </a:lnTo>
                              <a:lnTo>
                                <a:pt x="359016" y="103263"/>
                              </a:lnTo>
                              <a:lnTo>
                                <a:pt x="376872" y="97497"/>
                              </a:lnTo>
                              <a:lnTo>
                                <a:pt x="550799" y="0"/>
                              </a:lnTo>
                              <a:close/>
                            </a:path>
                            <a:path w="934719" h="1262380">
                              <a:moveTo>
                                <a:pt x="840828" y="721537"/>
                              </a:moveTo>
                              <a:lnTo>
                                <a:pt x="816787" y="675462"/>
                              </a:lnTo>
                              <a:lnTo>
                                <a:pt x="378396" y="434670"/>
                              </a:lnTo>
                              <a:lnTo>
                                <a:pt x="360489" y="429069"/>
                              </a:lnTo>
                              <a:lnTo>
                                <a:pt x="342404" y="430669"/>
                              </a:lnTo>
                              <a:lnTo>
                                <a:pt x="326224" y="438899"/>
                              </a:lnTo>
                              <a:lnTo>
                                <a:pt x="314020" y="453136"/>
                              </a:lnTo>
                              <a:lnTo>
                                <a:pt x="237998" y="589000"/>
                              </a:lnTo>
                              <a:lnTo>
                                <a:pt x="232283" y="606818"/>
                              </a:lnTo>
                              <a:lnTo>
                                <a:pt x="233832" y="624776"/>
                              </a:lnTo>
                              <a:lnTo>
                                <a:pt x="242036" y="640816"/>
                              </a:lnTo>
                              <a:lnTo>
                                <a:pt x="256324" y="652894"/>
                              </a:lnTo>
                              <a:lnTo>
                                <a:pt x="694715" y="893673"/>
                              </a:lnTo>
                              <a:lnTo>
                                <a:pt x="712622" y="899287"/>
                              </a:lnTo>
                              <a:lnTo>
                                <a:pt x="730694" y="897686"/>
                              </a:lnTo>
                              <a:lnTo>
                                <a:pt x="746887" y="889457"/>
                              </a:lnTo>
                              <a:lnTo>
                                <a:pt x="759104" y="875220"/>
                              </a:lnTo>
                              <a:lnTo>
                                <a:pt x="835113" y="739343"/>
                              </a:lnTo>
                              <a:lnTo>
                                <a:pt x="840828" y="721537"/>
                              </a:lnTo>
                              <a:close/>
                            </a:path>
                            <a:path w="934719" h="1262380">
                              <a:moveTo>
                                <a:pt x="934389" y="192887"/>
                              </a:moveTo>
                              <a:lnTo>
                                <a:pt x="930681" y="174523"/>
                              </a:lnTo>
                              <a:lnTo>
                                <a:pt x="920572" y="159524"/>
                              </a:lnTo>
                              <a:lnTo>
                                <a:pt x="905573" y="149415"/>
                              </a:lnTo>
                              <a:lnTo>
                                <a:pt x="887209" y="145707"/>
                              </a:lnTo>
                              <a:lnTo>
                                <a:pt x="393115" y="145707"/>
                              </a:lnTo>
                              <a:lnTo>
                                <a:pt x="374764" y="149415"/>
                              </a:lnTo>
                              <a:lnTo>
                                <a:pt x="359765" y="159524"/>
                              </a:lnTo>
                              <a:lnTo>
                                <a:pt x="349643" y="174523"/>
                              </a:lnTo>
                              <a:lnTo>
                                <a:pt x="345935" y="192887"/>
                              </a:lnTo>
                              <a:lnTo>
                                <a:pt x="345935" y="344131"/>
                              </a:lnTo>
                              <a:lnTo>
                                <a:pt x="349643" y="362496"/>
                              </a:lnTo>
                              <a:lnTo>
                                <a:pt x="359765" y="377494"/>
                              </a:lnTo>
                              <a:lnTo>
                                <a:pt x="374764" y="387604"/>
                              </a:lnTo>
                              <a:lnTo>
                                <a:pt x="393115" y="391312"/>
                              </a:lnTo>
                              <a:lnTo>
                                <a:pt x="887209" y="391312"/>
                              </a:lnTo>
                              <a:lnTo>
                                <a:pt x="905573" y="387604"/>
                              </a:lnTo>
                              <a:lnTo>
                                <a:pt x="920572" y="377494"/>
                              </a:lnTo>
                              <a:lnTo>
                                <a:pt x="930681" y="362496"/>
                              </a:lnTo>
                              <a:lnTo>
                                <a:pt x="934389" y="344131"/>
                              </a:lnTo>
                              <a:lnTo>
                                <a:pt x="934389" y="192887"/>
                              </a:lnTo>
                              <a:close/>
                            </a:path>
                          </a:pathLst>
                        </a:custGeom>
                        <a:solidFill>
                          <a:srgbClr val="E5F5F9"/>
                        </a:solidFill>
                      </wps:spPr>
                      <wps:bodyPr wrap="square" lIns="0" tIns="0" rIns="0" bIns="0" rtlCol="0">
                        <a:prstTxWarp prst="textNoShape">
                          <a:avLst/>
                        </a:prstTxWarp>
                        <a:noAutofit/>
                      </wps:bodyPr>
                    </wps:wsp>
                  </a:graphicData>
                </a:graphic>
              </wp:anchor>
            </w:drawing>
          </mc:Choice>
          <mc:Fallback>
            <w:pict>
              <v:shape w14:anchorId="2A75DAD5" id="Graphic 2" o:spid="_x0000_s1026" alt="&quot;&quot;" style="position:absolute;margin-left:0;margin-top:-75.7pt;width:73.6pt;height:99.4pt;z-index:-251657216;visibility:visible;mso-wrap-style:square;mso-wrap-distance-left:0;mso-wrap-distance-top:0;mso-wrap-distance-right:0;mso-wrap-distance-bottom:0;mso-position-horizontal:absolute;mso-position-horizontal-relative:page;mso-position-vertical:absolute;mso-position-vertical-relative:text;v-text-anchor:top" coordsize="934719,1262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" path="m491121,1127798l222008,688454,174371,666445r-17679,6337l21996,754024,8229,766660,723,783005,,800950r6527,17501l269113,1240282r12877,13677l298564,1261478r18186,838l334441,1255966r134684,-81255l482892,1162088r7493,-16333l491121,1127798xem550799,l266890,r45441,79590l324675,93738r16256,8077l359016,103263r17856,-5766l550799,xem840828,721537l816787,675462,378396,434670r-17907,-5601l342404,430669r-16180,8230l314020,453136,237998,589000r-5715,17818l233832,624776r8204,16040l256324,652894,694715,893673r17907,5614l730694,897686r16193,-8229l759104,875220,835113,739343r5715,-17806xem934389,192887r-3708,-18364l920572,159524,905573,149415r-18364,-3708l393115,145707r-18351,3708l359765,159524r-10122,14999l345935,192887r,151244l349643,362496r10122,14998l374764,387604r18351,3708l887209,391312r18364,-3708l920572,377494r10109,-14998l934389,344131r,-151244xe" fillcolor="#e5f5f9" stroked="f">
                <v:path arrowok="t"/>
                <w10:wrap anchorx="page"/>
              </v:shape>
            </w:pict>
          </mc:Fallback>
        </mc:AlternateContent>
      </w:r>
    </w:p>
    <w:p w14:paraId="42E4D748" w14:textId="0E664D0C" w:rsidR="00FC76B3" w:rsidRDefault="00FC76B3" w:rsidP="002244B5">
      <w:pPr>
        <w:pStyle w:val="Title"/>
        <w:spacing w:before="240"/>
        <w:rPr>
          <w:rStyle w:val="TitleChar"/>
          <w:rFonts w:ascii="Arial" w:hAnsi="Arial" w:cs="Arial"/>
          <w:color w:val="000000" w:themeColor="text1"/>
        </w:rPr>
      </w:pPr>
    </w:p>
    <w:p w14:paraId="53B9CCF5" w14:textId="5AAB9E35" w:rsidR="00FC76B3" w:rsidRDefault="00FC76B3" w:rsidP="002244B5">
      <w:pPr>
        <w:pStyle w:val="Title"/>
        <w:spacing w:before="240"/>
        <w:rPr>
          <w:rStyle w:val="TitleChar"/>
          <w:rFonts w:ascii="Arial" w:hAnsi="Arial" w:cs="Arial"/>
          <w:color w:val="000000" w:themeColor="text1"/>
        </w:rPr>
      </w:pPr>
    </w:p>
    <w:p w14:paraId="186A10B6" w14:textId="1275019C" w:rsidR="008E178C" w:rsidRDefault="008E178C" w:rsidP="0090380E">
      <w:pPr>
        <w:pStyle w:val="Title"/>
        <w:spacing w:before="240"/>
        <w:rPr>
          <w:rStyle w:val="TitleChar"/>
          <w:rFonts w:ascii="Arial" w:hAnsi="Arial" w:cs="Arial"/>
          <w:b/>
          <w:bCs/>
          <w:color w:val="006AB4"/>
          <w:sz w:val="70"/>
          <w:szCs w:val="70"/>
        </w:rPr>
      </w:pPr>
    </w:p>
    <w:p w14:paraId="5389FD4D" w14:textId="126B02D1" w:rsidR="008E178C" w:rsidRDefault="008E178C" w:rsidP="0090380E">
      <w:pPr>
        <w:pStyle w:val="Title"/>
        <w:spacing w:before="240"/>
        <w:rPr>
          <w:rStyle w:val="TitleChar"/>
          <w:rFonts w:ascii="Arial" w:hAnsi="Arial" w:cs="Arial"/>
          <w:b/>
          <w:bCs/>
          <w:color w:val="006AB4"/>
          <w:sz w:val="70"/>
          <w:szCs w:val="70"/>
        </w:rPr>
      </w:pPr>
    </w:p>
    <w:p w14:paraId="4B61DEAA" w14:textId="6EB5BC65" w:rsidR="008E178C" w:rsidRDefault="008E178C" w:rsidP="0090380E">
      <w:pPr>
        <w:pStyle w:val="Title"/>
        <w:spacing w:before="240"/>
        <w:rPr>
          <w:rStyle w:val="TitleChar"/>
          <w:rFonts w:ascii="Arial" w:hAnsi="Arial" w:cs="Arial"/>
          <w:b/>
          <w:bCs/>
          <w:color w:val="006AB4"/>
          <w:sz w:val="70"/>
          <w:szCs w:val="70"/>
        </w:rPr>
      </w:pPr>
    </w:p>
    <w:p w14:paraId="3DFF1326" w14:textId="6231AD86" w:rsidR="008E178C" w:rsidRDefault="008E178C" w:rsidP="0090380E">
      <w:pPr>
        <w:pStyle w:val="Title"/>
        <w:spacing w:before="240"/>
        <w:rPr>
          <w:rStyle w:val="TitleChar"/>
          <w:rFonts w:ascii="Arial" w:hAnsi="Arial" w:cs="Arial"/>
          <w:b/>
          <w:bCs/>
          <w:color w:val="006AB4"/>
          <w:sz w:val="70"/>
          <w:szCs w:val="70"/>
        </w:rPr>
      </w:pPr>
    </w:p>
    <w:p w14:paraId="59DFD77F" w14:textId="2BF36DC4" w:rsidR="008E178C" w:rsidRDefault="008E178C" w:rsidP="0090380E">
      <w:pPr>
        <w:pStyle w:val="Title"/>
        <w:spacing w:before="240"/>
        <w:rPr>
          <w:rStyle w:val="TitleChar"/>
          <w:rFonts w:ascii="Arial" w:hAnsi="Arial" w:cs="Arial"/>
          <w:b/>
          <w:bCs/>
          <w:color w:val="006AB4"/>
          <w:sz w:val="70"/>
          <w:szCs w:val="70"/>
        </w:rPr>
      </w:pPr>
    </w:p>
    <w:p w14:paraId="6D6B4BB2" w14:textId="72EA96F6" w:rsidR="008E178C" w:rsidRDefault="008E178C" w:rsidP="0090380E">
      <w:pPr>
        <w:pStyle w:val="Title"/>
        <w:spacing w:before="240"/>
        <w:rPr>
          <w:rStyle w:val="TitleChar"/>
          <w:rFonts w:ascii="Arial" w:hAnsi="Arial" w:cs="Arial"/>
          <w:b/>
          <w:bCs/>
          <w:color w:val="006AB4"/>
          <w:sz w:val="70"/>
          <w:szCs w:val="70"/>
        </w:rPr>
      </w:pPr>
    </w:p>
    <w:p w14:paraId="6EEACA58" w14:textId="637911F0" w:rsidR="008E178C" w:rsidRDefault="008E178C" w:rsidP="0090380E">
      <w:pPr>
        <w:pStyle w:val="Title"/>
        <w:spacing w:before="240"/>
        <w:rPr>
          <w:rStyle w:val="TitleChar"/>
          <w:rFonts w:ascii="Arial" w:hAnsi="Arial" w:cs="Arial"/>
          <w:b/>
          <w:bCs/>
          <w:color w:val="006AB4"/>
          <w:sz w:val="70"/>
          <w:szCs w:val="70"/>
        </w:rPr>
      </w:pPr>
    </w:p>
    <w:p w14:paraId="33A433D1" w14:textId="7A80435D" w:rsidR="00D06B85" w:rsidRPr="0090380E" w:rsidRDefault="0043074D" w:rsidP="0090380E">
      <w:pPr>
        <w:pStyle w:val="Title"/>
        <w:spacing w:before="240"/>
        <w:rPr>
          <w:rFonts w:ascii="Arial" w:hAnsi="Arial" w:cs="Arial"/>
          <w:color w:val="000000" w:themeColor="text1"/>
          <w:sz w:val="60"/>
          <w:szCs w:val="60"/>
        </w:rPr>
      </w:pPr>
      <w:r w:rsidRPr="002244B5">
        <w:rPr>
          <w:rStyle w:val="TitleChar"/>
          <w:rFonts w:ascii="Arial" w:hAnsi="Arial" w:cs="Arial"/>
          <w:b/>
          <w:bCs/>
          <w:color w:val="006AB4"/>
          <w:sz w:val="70"/>
          <w:szCs w:val="70"/>
        </w:rPr>
        <w:t xml:space="preserve">Smokefree </w:t>
      </w:r>
      <w:r w:rsidR="008C0A1F">
        <w:rPr>
          <w:rStyle w:val="TitleChar"/>
          <w:rFonts w:ascii="Arial" w:hAnsi="Arial" w:cs="Arial"/>
          <w:b/>
          <w:bCs/>
          <w:color w:val="006AB4"/>
          <w:sz w:val="70"/>
          <w:szCs w:val="70"/>
        </w:rPr>
        <w:t>Policy</w:t>
      </w:r>
      <w:r w:rsidR="002244B5" w:rsidRPr="002244B5">
        <w:rPr>
          <w:rStyle w:val="TitleChar"/>
          <w:rFonts w:ascii="Arial" w:hAnsi="Arial" w:cs="Arial"/>
          <w:b/>
          <w:bCs/>
          <w:color w:val="006AB4"/>
          <w:sz w:val="70"/>
          <w:szCs w:val="70"/>
        </w:rPr>
        <w:t xml:space="preserve"> </w:t>
      </w:r>
    </w:p>
    <w:p w14:paraId="2685B568" w14:textId="46460775" w:rsidR="00120A74" w:rsidRPr="0090380E" w:rsidRDefault="0043074D" w:rsidP="00D06B85">
      <w:pPr>
        <w:rPr>
          <w:color w:val="000000" w:themeColor="text1"/>
          <w:sz w:val="28"/>
          <w:szCs w:val="28"/>
        </w:rPr>
      </w:pPr>
      <w:r w:rsidRPr="002166A9">
        <w:rPr>
          <w:color w:val="000000" w:themeColor="text1"/>
          <w:sz w:val="28"/>
          <w:szCs w:val="28"/>
        </w:rPr>
        <w:t xml:space="preserve">Version 1 – </w:t>
      </w:r>
      <w:r w:rsidR="002E137C">
        <w:rPr>
          <w:color w:val="000000" w:themeColor="text1"/>
          <w:sz w:val="28"/>
          <w:szCs w:val="28"/>
        </w:rPr>
        <w:t>September</w:t>
      </w:r>
      <w:r w:rsidRPr="002166A9">
        <w:rPr>
          <w:color w:val="000000" w:themeColor="text1"/>
          <w:sz w:val="28"/>
          <w:szCs w:val="28"/>
        </w:rPr>
        <w:t xml:space="preserve"> 2024 </w:t>
      </w:r>
      <w:r w:rsidRPr="002166A9">
        <w:rPr>
          <w:color w:val="000000" w:themeColor="text1"/>
          <w:sz w:val="40"/>
          <w:szCs w:val="40"/>
        </w:rPr>
        <w:br/>
      </w:r>
      <w:r w:rsidRPr="002166A9">
        <w:rPr>
          <w:color w:val="000000" w:themeColor="text1"/>
          <w:sz w:val="28"/>
          <w:szCs w:val="28"/>
        </w:rPr>
        <w:t>Enquiries:</w:t>
      </w:r>
      <w:r w:rsidR="002E137C">
        <w:rPr>
          <w:color w:val="000000" w:themeColor="text1"/>
          <w:sz w:val="28"/>
          <w:szCs w:val="28"/>
        </w:rPr>
        <w:t xml:space="preserve"> </w:t>
      </w:r>
      <w:r w:rsidR="0090380E">
        <w:rPr>
          <w:color w:val="000000" w:themeColor="text1"/>
          <w:sz w:val="28"/>
          <w:szCs w:val="28"/>
        </w:rPr>
        <w:t>Insert here</w:t>
      </w:r>
    </w:p>
    <w:p w14:paraId="6B957317" w14:textId="19B94D40" w:rsidR="00366E36" w:rsidRDefault="0090380E" w:rsidP="00D06B85">
      <w:pPr>
        <w:rPr>
          <w:color w:val="D86DCB" w:themeColor="accent5" w:themeTint="99"/>
          <w:sz w:val="28"/>
          <w:szCs w:val="28"/>
        </w:rPr>
      </w:pPr>
      <w:r>
        <w:rPr>
          <w:color w:val="D86DCB" w:themeColor="accent5" w:themeTint="99"/>
          <w:sz w:val="28"/>
          <w:szCs w:val="28"/>
        </w:rPr>
        <w:br/>
      </w:r>
      <w:r>
        <w:rPr>
          <w:color w:val="D86DCB" w:themeColor="accent5" w:themeTint="99"/>
          <w:sz w:val="28"/>
          <w:szCs w:val="28"/>
        </w:rPr>
        <w:br/>
      </w:r>
      <w:r>
        <w:rPr>
          <w:color w:val="D86DCB" w:themeColor="accent5" w:themeTint="99"/>
          <w:sz w:val="28"/>
          <w:szCs w:val="28"/>
        </w:rPr>
        <w:br/>
      </w:r>
    </w:p>
    <w:p w14:paraId="52FEC3E5" w14:textId="1D4D1DF0" w:rsidR="00120A74" w:rsidRPr="0090380E" w:rsidRDefault="008C0A1F" w:rsidP="00D06B85">
      <w:pPr>
        <w:rPr>
          <w:b/>
          <w:bCs/>
          <w:color w:val="D86DCB" w:themeColor="accent5" w:themeTint="99"/>
          <w:sz w:val="26"/>
          <w:szCs w:val="26"/>
        </w:rPr>
      </w:pPr>
      <w:r w:rsidRPr="0090380E">
        <w:rPr>
          <w:rStyle w:val="Strong"/>
          <w:color w:val="006AB5"/>
          <w:sz w:val="26"/>
          <w:szCs w:val="26"/>
        </w:rPr>
        <w:t xml:space="preserve">This policy is relevant for staff at </w:t>
      </w:r>
      <w:r w:rsidR="002C6666">
        <w:rPr>
          <w:rStyle w:val="Strong"/>
          <w:color w:val="006AB5"/>
          <w:sz w:val="26"/>
          <w:szCs w:val="26"/>
        </w:rPr>
        <w:t xml:space="preserve">hospital sites: (Insert trust here)  </w:t>
      </w:r>
    </w:p>
    <w:p w14:paraId="370F8FE9" w14:textId="76505ECC" w:rsidR="00120A74" w:rsidRDefault="00120A74" w:rsidP="00D06B85">
      <w:pPr>
        <w:rPr>
          <w:color w:val="D86DCB" w:themeColor="accent5" w:themeTint="99"/>
          <w:sz w:val="28"/>
          <w:szCs w:val="28"/>
        </w:rPr>
      </w:pPr>
    </w:p>
    <w:p w14:paraId="337D96FB" w14:textId="088E228E" w:rsidR="00FC76B3" w:rsidRDefault="00FC76B3" w:rsidP="00D06B85">
      <w:pPr>
        <w:rPr>
          <w:color w:val="D86DCB" w:themeColor="accent5" w:themeTint="99"/>
          <w:sz w:val="28"/>
          <w:szCs w:val="28"/>
        </w:rPr>
      </w:pPr>
    </w:p>
    <w:p w14:paraId="30856FBE" w14:textId="77777777" w:rsidR="008E178C" w:rsidRDefault="008E178C" w:rsidP="00D06B85">
      <w:pPr>
        <w:rPr>
          <w:color w:val="D86DCB" w:themeColor="accent5" w:themeTint="99"/>
          <w:sz w:val="28"/>
          <w:szCs w:val="28"/>
        </w:rPr>
      </w:pPr>
    </w:p>
    <w:p w14:paraId="084A7E81" w14:textId="77777777" w:rsidR="008E178C" w:rsidRDefault="008E178C" w:rsidP="00D06B85">
      <w:pPr>
        <w:rPr>
          <w:color w:val="D86DCB" w:themeColor="accent5" w:themeTint="99"/>
          <w:sz w:val="28"/>
          <w:szCs w:val="28"/>
        </w:rPr>
      </w:pPr>
    </w:p>
    <w:p w14:paraId="3A2214C5" w14:textId="77777777" w:rsidR="008E178C" w:rsidRDefault="008E178C" w:rsidP="00D06B85">
      <w:pPr>
        <w:rPr>
          <w:color w:val="D86DCB" w:themeColor="accent5" w:themeTint="99"/>
          <w:sz w:val="28"/>
          <w:szCs w:val="28"/>
        </w:rPr>
      </w:pPr>
    </w:p>
    <w:p w14:paraId="0E465238" w14:textId="673835B1" w:rsidR="00783507" w:rsidRPr="008E178C" w:rsidRDefault="00783507" w:rsidP="00783507">
      <w:pPr>
        <w:rPr>
          <w:color w:val="000000" w:themeColor="text1"/>
        </w:rPr>
      </w:pPr>
      <w:bookmarkStart w:id="0" w:name="_Toc172146158"/>
    </w:p>
    <w:sdt>
      <w:sdtPr>
        <w:rPr>
          <w:b w:val="0"/>
          <w:color w:val="auto"/>
          <w:kern w:val="2"/>
          <w:sz w:val="24"/>
          <w:szCs w:val="24"/>
          <w:lang w:eastAsia="en-US"/>
          <w14:ligatures w14:val="standardContextual"/>
        </w:rPr>
        <w:id w:val="761185106"/>
        <w:docPartObj>
          <w:docPartGallery w:val="Table of Contents"/>
          <w:docPartUnique/>
        </w:docPartObj>
      </w:sdtPr>
      <w:sdtEndPr>
        <w:rPr>
          <w:b/>
          <w:color w:val="0067A5"/>
          <w:kern w:val="0"/>
          <w:sz w:val="32"/>
          <w:szCs w:val="32"/>
          <w:lang w:eastAsia="en-GB"/>
          <w14:ligatures w14:val="none"/>
        </w:rPr>
      </w:sdtEndPr>
      <w:sdtContent>
        <w:p w14:paraId="5333349B" w14:textId="1808057C" w:rsidR="00783507" w:rsidRPr="00783507" w:rsidRDefault="00783507" w:rsidP="00783507">
          <w:pPr>
            <w:pStyle w:val="TOCHeading"/>
            <w:rPr>
              <w:b w:val="0"/>
              <w:color w:val="auto"/>
              <w:kern w:val="2"/>
              <w:sz w:val="24"/>
              <w:szCs w:val="24"/>
              <w:lang w:eastAsia="en-US"/>
              <w14:ligatures w14:val="standardContextual"/>
            </w:rPr>
          </w:pPr>
          <w:r w:rsidRPr="002166A9">
            <w:rPr>
              <w:bCs/>
              <w:sz w:val="40"/>
              <w:szCs w:val="40"/>
            </w:rPr>
            <w:t>Contents</w:t>
          </w:r>
        </w:p>
      </w:sdtContent>
    </w:sdt>
    <w:p w14:paraId="2BDC4352" w14:textId="081F0D6B" w:rsidR="00783507" w:rsidRPr="00783507" w:rsidRDefault="00783507" w:rsidP="00623A81">
      <w:pPr>
        <w:pStyle w:val="ListParagraph"/>
        <w:widowControl w:val="0"/>
        <w:numPr>
          <w:ilvl w:val="0"/>
          <w:numId w:val="2"/>
        </w:numPr>
        <w:autoSpaceDE w:val="0"/>
        <w:autoSpaceDN w:val="0"/>
        <w:spacing w:after="0" w:line="360" w:lineRule="auto"/>
        <w:rPr>
          <w:rStyle w:val="Strong"/>
          <w:b w:val="0"/>
          <w:bCs w:val="0"/>
        </w:rPr>
      </w:pPr>
      <w:r w:rsidRPr="00783507">
        <w:rPr>
          <w:rStyle w:val="Strong"/>
          <w:b w:val="0"/>
          <w:bCs w:val="0"/>
        </w:rPr>
        <w:t>Introduction</w:t>
      </w:r>
      <w:r w:rsidR="007B2570">
        <w:rPr>
          <w:rStyle w:val="Strong"/>
          <w:b w:val="0"/>
          <w:bCs w:val="0"/>
        </w:rPr>
        <w:t>…………………………………………………………</w:t>
      </w:r>
      <w:r w:rsidRPr="00783507">
        <w:rPr>
          <w:rStyle w:val="Strong"/>
          <w:b w:val="0"/>
          <w:bCs w:val="0"/>
        </w:rPr>
        <w:t>page 3</w:t>
      </w:r>
    </w:p>
    <w:p w14:paraId="34CFB2FA" w14:textId="3863E93B" w:rsidR="00783507" w:rsidRPr="00783507" w:rsidRDefault="00783507" w:rsidP="00623A81">
      <w:pPr>
        <w:pStyle w:val="ListParagraph"/>
        <w:widowControl w:val="0"/>
        <w:numPr>
          <w:ilvl w:val="0"/>
          <w:numId w:val="2"/>
        </w:numPr>
        <w:autoSpaceDE w:val="0"/>
        <w:autoSpaceDN w:val="0"/>
        <w:spacing w:after="0" w:line="360" w:lineRule="auto"/>
        <w:contextualSpacing w:val="0"/>
        <w:rPr>
          <w:rStyle w:val="Strong"/>
          <w:b w:val="0"/>
          <w:bCs w:val="0"/>
        </w:rPr>
      </w:pPr>
      <w:r w:rsidRPr="00783507">
        <w:rPr>
          <w:rStyle w:val="Strong"/>
          <w:b w:val="0"/>
          <w:bCs w:val="0"/>
        </w:rPr>
        <w:t>Rationale</w:t>
      </w:r>
      <w:r w:rsidR="007B2570">
        <w:rPr>
          <w:rStyle w:val="Strong"/>
          <w:b w:val="0"/>
          <w:bCs w:val="0"/>
        </w:rPr>
        <w:t>……………………………………………………………</w:t>
      </w:r>
      <w:r w:rsidRPr="00783507">
        <w:rPr>
          <w:rStyle w:val="Strong"/>
          <w:b w:val="0"/>
          <w:bCs w:val="0"/>
        </w:rPr>
        <w:t>page 3</w:t>
      </w:r>
    </w:p>
    <w:p w14:paraId="0F11FF59" w14:textId="2E2D0B33" w:rsidR="00783507" w:rsidRPr="00783507" w:rsidRDefault="00783507" w:rsidP="00623A81">
      <w:pPr>
        <w:pStyle w:val="ListParagraph"/>
        <w:widowControl w:val="0"/>
        <w:numPr>
          <w:ilvl w:val="0"/>
          <w:numId w:val="2"/>
        </w:numPr>
        <w:autoSpaceDE w:val="0"/>
        <w:autoSpaceDN w:val="0"/>
        <w:spacing w:after="0" w:line="360" w:lineRule="auto"/>
        <w:contextualSpacing w:val="0"/>
        <w:rPr>
          <w:rStyle w:val="Strong"/>
          <w:b w:val="0"/>
          <w:bCs w:val="0"/>
        </w:rPr>
      </w:pPr>
      <w:r w:rsidRPr="00783507">
        <w:rPr>
          <w:rStyle w:val="Strong"/>
          <w:b w:val="0"/>
          <w:bCs w:val="0"/>
        </w:rPr>
        <w:t>Purpose</w:t>
      </w:r>
      <w:r w:rsidR="007B2570" w:rsidRPr="00783507">
        <w:rPr>
          <w:rStyle w:val="Strong"/>
          <w:b w:val="0"/>
          <w:bCs w:val="0"/>
        </w:rPr>
        <w:t>………………………………</w:t>
      </w:r>
      <w:r w:rsidR="007B2570">
        <w:rPr>
          <w:rStyle w:val="Strong"/>
          <w:b w:val="0"/>
          <w:bCs w:val="0"/>
        </w:rPr>
        <w:t>…………………………</w:t>
      </w:r>
      <w:proofErr w:type="gramStart"/>
      <w:r w:rsidR="007B2570">
        <w:rPr>
          <w:rStyle w:val="Strong"/>
          <w:b w:val="0"/>
          <w:bCs w:val="0"/>
        </w:rPr>
        <w:t>…..</w:t>
      </w:r>
      <w:proofErr w:type="gramEnd"/>
      <w:r w:rsidRPr="00783507">
        <w:rPr>
          <w:rStyle w:val="Strong"/>
          <w:b w:val="0"/>
          <w:bCs w:val="0"/>
        </w:rPr>
        <w:t>page 4</w:t>
      </w:r>
    </w:p>
    <w:p w14:paraId="2F921BED" w14:textId="2D788EC6" w:rsidR="00783507" w:rsidRPr="00783507" w:rsidRDefault="00783507" w:rsidP="00623A81">
      <w:pPr>
        <w:pStyle w:val="ListParagraph"/>
        <w:widowControl w:val="0"/>
        <w:numPr>
          <w:ilvl w:val="0"/>
          <w:numId w:val="2"/>
        </w:numPr>
        <w:autoSpaceDE w:val="0"/>
        <w:autoSpaceDN w:val="0"/>
        <w:spacing w:after="0" w:line="360" w:lineRule="auto"/>
        <w:contextualSpacing w:val="0"/>
        <w:rPr>
          <w:rStyle w:val="Strong"/>
          <w:b w:val="0"/>
          <w:bCs w:val="0"/>
        </w:rPr>
      </w:pPr>
      <w:r w:rsidRPr="00783507">
        <w:rPr>
          <w:rStyle w:val="Strong"/>
          <w:b w:val="0"/>
          <w:bCs w:val="0"/>
        </w:rPr>
        <w:t>Values and Behaviours………………………………</w:t>
      </w:r>
      <w:r w:rsidR="007B2570">
        <w:rPr>
          <w:rStyle w:val="Strong"/>
          <w:b w:val="0"/>
          <w:bCs w:val="0"/>
        </w:rPr>
        <w:t>……………</w:t>
      </w:r>
      <w:r w:rsidRPr="00783507">
        <w:rPr>
          <w:rStyle w:val="Strong"/>
          <w:b w:val="0"/>
          <w:bCs w:val="0"/>
        </w:rPr>
        <w:t>pages 4-5</w:t>
      </w:r>
    </w:p>
    <w:p w14:paraId="03626574" w14:textId="3E52C29F" w:rsidR="00783507" w:rsidRPr="00783507" w:rsidRDefault="00783507" w:rsidP="00623A81">
      <w:pPr>
        <w:pStyle w:val="ListParagraph"/>
        <w:widowControl w:val="0"/>
        <w:numPr>
          <w:ilvl w:val="0"/>
          <w:numId w:val="2"/>
        </w:numPr>
        <w:autoSpaceDE w:val="0"/>
        <w:autoSpaceDN w:val="0"/>
        <w:spacing w:after="0" w:line="360" w:lineRule="auto"/>
        <w:contextualSpacing w:val="0"/>
        <w:rPr>
          <w:rStyle w:val="Strong"/>
          <w:b w:val="0"/>
          <w:bCs w:val="0"/>
        </w:rPr>
      </w:pPr>
      <w:r w:rsidRPr="00783507">
        <w:rPr>
          <w:rStyle w:val="Strong"/>
          <w:b w:val="0"/>
          <w:bCs w:val="0"/>
        </w:rPr>
        <w:t>Roles and Responsibilities</w:t>
      </w:r>
      <w:r w:rsidR="007B2570">
        <w:rPr>
          <w:rStyle w:val="Strong"/>
          <w:b w:val="0"/>
          <w:bCs w:val="0"/>
        </w:rPr>
        <w:t>……………………………………</w:t>
      </w:r>
      <w:proofErr w:type="gramStart"/>
      <w:r w:rsidR="007B2570">
        <w:rPr>
          <w:rStyle w:val="Strong"/>
          <w:b w:val="0"/>
          <w:bCs w:val="0"/>
        </w:rPr>
        <w:t>…..</w:t>
      </w:r>
      <w:proofErr w:type="gramEnd"/>
      <w:r w:rsidRPr="00783507">
        <w:rPr>
          <w:rStyle w:val="Strong"/>
          <w:b w:val="0"/>
          <w:bCs w:val="0"/>
        </w:rPr>
        <w:t>pages 5-</w:t>
      </w:r>
      <w:r w:rsidR="007F30A9">
        <w:rPr>
          <w:rStyle w:val="Strong"/>
          <w:b w:val="0"/>
          <w:bCs w:val="0"/>
        </w:rPr>
        <w:t>9</w:t>
      </w:r>
    </w:p>
    <w:p w14:paraId="1458A932" w14:textId="2C879114" w:rsidR="00783507" w:rsidRPr="00783507" w:rsidRDefault="00783507" w:rsidP="00623A81">
      <w:pPr>
        <w:pStyle w:val="ListParagraph"/>
        <w:widowControl w:val="0"/>
        <w:numPr>
          <w:ilvl w:val="0"/>
          <w:numId w:val="2"/>
        </w:numPr>
        <w:autoSpaceDE w:val="0"/>
        <w:autoSpaceDN w:val="0"/>
        <w:spacing w:after="0" w:line="360" w:lineRule="auto"/>
        <w:contextualSpacing w:val="0"/>
        <w:rPr>
          <w:rStyle w:val="Strong"/>
          <w:b w:val="0"/>
          <w:bCs w:val="0"/>
        </w:rPr>
      </w:pPr>
      <w:r w:rsidRPr="00783507">
        <w:rPr>
          <w:rStyle w:val="Strong"/>
          <w:b w:val="0"/>
          <w:bCs w:val="0"/>
        </w:rPr>
        <w:t>Treating Tobacco Dependence………………………………….</w:t>
      </w:r>
      <w:r w:rsidR="007B2570">
        <w:rPr>
          <w:rStyle w:val="Strong"/>
          <w:b w:val="0"/>
          <w:bCs w:val="0"/>
        </w:rPr>
        <w:t>..</w:t>
      </w:r>
      <w:r w:rsidRPr="00783507">
        <w:rPr>
          <w:rStyle w:val="Strong"/>
          <w:b w:val="0"/>
          <w:bCs w:val="0"/>
        </w:rPr>
        <w:t xml:space="preserve">page </w:t>
      </w:r>
      <w:r w:rsidR="007F30A9">
        <w:rPr>
          <w:rStyle w:val="Strong"/>
          <w:b w:val="0"/>
          <w:bCs w:val="0"/>
        </w:rPr>
        <w:t>9</w:t>
      </w:r>
    </w:p>
    <w:p w14:paraId="74C9F2C4" w14:textId="01C69F85" w:rsidR="00783507" w:rsidRPr="00783507" w:rsidRDefault="00783507" w:rsidP="00623A81">
      <w:pPr>
        <w:pStyle w:val="ListParagraph"/>
        <w:widowControl w:val="0"/>
        <w:numPr>
          <w:ilvl w:val="0"/>
          <w:numId w:val="2"/>
        </w:numPr>
        <w:autoSpaceDE w:val="0"/>
        <w:autoSpaceDN w:val="0"/>
        <w:spacing w:after="0" w:line="360" w:lineRule="auto"/>
        <w:contextualSpacing w:val="0"/>
        <w:rPr>
          <w:rStyle w:val="Strong"/>
          <w:b w:val="0"/>
          <w:bCs w:val="0"/>
        </w:rPr>
      </w:pPr>
      <w:r w:rsidRPr="00783507">
        <w:rPr>
          <w:rStyle w:val="Strong"/>
          <w:b w:val="0"/>
          <w:bCs w:val="0"/>
        </w:rPr>
        <w:t>Vaping</w:t>
      </w:r>
      <w:r w:rsidR="007B2570">
        <w:rPr>
          <w:rStyle w:val="Strong"/>
          <w:b w:val="0"/>
          <w:bCs w:val="0"/>
        </w:rPr>
        <w:t>……………………………………………………………….</w:t>
      </w:r>
      <w:r w:rsidRPr="00783507">
        <w:rPr>
          <w:rStyle w:val="Strong"/>
          <w:b w:val="0"/>
          <w:bCs w:val="0"/>
        </w:rPr>
        <w:t xml:space="preserve">pages </w:t>
      </w:r>
      <w:r w:rsidR="007F30A9">
        <w:rPr>
          <w:rStyle w:val="Strong"/>
          <w:b w:val="0"/>
          <w:bCs w:val="0"/>
        </w:rPr>
        <w:t>10</w:t>
      </w:r>
      <w:r w:rsidRPr="00783507">
        <w:rPr>
          <w:rStyle w:val="Strong"/>
          <w:b w:val="0"/>
          <w:bCs w:val="0"/>
        </w:rPr>
        <w:t>-1</w:t>
      </w:r>
      <w:r w:rsidR="007F30A9">
        <w:rPr>
          <w:rStyle w:val="Strong"/>
          <w:b w:val="0"/>
          <w:bCs w:val="0"/>
        </w:rPr>
        <w:t>2</w:t>
      </w:r>
    </w:p>
    <w:p w14:paraId="1B21B48C" w14:textId="5AD898E6" w:rsidR="00783507" w:rsidRPr="00783507" w:rsidRDefault="00783507" w:rsidP="00623A81">
      <w:pPr>
        <w:pStyle w:val="ListParagraph"/>
        <w:widowControl w:val="0"/>
        <w:numPr>
          <w:ilvl w:val="0"/>
          <w:numId w:val="2"/>
        </w:numPr>
        <w:autoSpaceDE w:val="0"/>
        <w:autoSpaceDN w:val="0"/>
        <w:spacing w:after="0" w:line="360" w:lineRule="auto"/>
        <w:contextualSpacing w:val="0"/>
        <w:rPr>
          <w:rStyle w:val="Strong"/>
          <w:b w:val="0"/>
          <w:bCs w:val="0"/>
        </w:rPr>
      </w:pPr>
      <w:r w:rsidRPr="00783507">
        <w:rPr>
          <w:rStyle w:val="Strong"/>
          <w:b w:val="0"/>
          <w:bCs w:val="0"/>
        </w:rPr>
        <w:t>Policy Implementation…………………………………………</w:t>
      </w:r>
      <w:proofErr w:type="gramStart"/>
      <w:r w:rsidR="007B2570">
        <w:rPr>
          <w:rStyle w:val="Strong"/>
          <w:b w:val="0"/>
          <w:bCs w:val="0"/>
        </w:rPr>
        <w:t>…..</w:t>
      </w:r>
      <w:proofErr w:type="gramEnd"/>
      <w:r w:rsidRPr="00783507">
        <w:rPr>
          <w:rStyle w:val="Strong"/>
          <w:b w:val="0"/>
          <w:bCs w:val="0"/>
        </w:rPr>
        <w:t>pages 1</w:t>
      </w:r>
      <w:r w:rsidR="007F30A9">
        <w:rPr>
          <w:rStyle w:val="Strong"/>
          <w:b w:val="0"/>
          <w:bCs w:val="0"/>
        </w:rPr>
        <w:t>2</w:t>
      </w:r>
      <w:r w:rsidRPr="00783507">
        <w:rPr>
          <w:rStyle w:val="Strong"/>
          <w:b w:val="0"/>
          <w:bCs w:val="0"/>
        </w:rPr>
        <w:t>-1</w:t>
      </w:r>
      <w:r w:rsidR="007F30A9">
        <w:rPr>
          <w:rStyle w:val="Strong"/>
          <w:b w:val="0"/>
          <w:bCs w:val="0"/>
        </w:rPr>
        <w:t>4</w:t>
      </w:r>
    </w:p>
    <w:p w14:paraId="7649FEF3" w14:textId="5D4CA94F" w:rsidR="00783507" w:rsidRPr="00783507" w:rsidRDefault="00783507" w:rsidP="00623A81">
      <w:pPr>
        <w:pStyle w:val="ListParagraph"/>
        <w:widowControl w:val="0"/>
        <w:numPr>
          <w:ilvl w:val="0"/>
          <w:numId w:val="2"/>
        </w:numPr>
        <w:autoSpaceDE w:val="0"/>
        <w:autoSpaceDN w:val="0"/>
        <w:spacing w:after="0" w:line="360" w:lineRule="auto"/>
        <w:contextualSpacing w:val="0"/>
        <w:rPr>
          <w:rStyle w:val="Strong"/>
          <w:b w:val="0"/>
          <w:bCs w:val="0"/>
        </w:rPr>
      </w:pPr>
      <w:r w:rsidRPr="00783507">
        <w:rPr>
          <w:rStyle w:val="Strong"/>
          <w:b w:val="0"/>
          <w:bCs w:val="0"/>
        </w:rPr>
        <w:t>Consultation, Approval and Ratification Process</w:t>
      </w:r>
      <w:r w:rsidR="007B2570">
        <w:rPr>
          <w:rStyle w:val="Strong"/>
          <w:b w:val="0"/>
          <w:bCs w:val="0"/>
        </w:rPr>
        <w:t>……………</w:t>
      </w:r>
      <w:proofErr w:type="gramStart"/>
      <w:r w:rsidR="007B2570">
        <w:rPr>
          <w:rStyle w:val="Strong"/>
          <w:b w:val="0"/>
          <w:bCs w:val="0"/>
        </w:rPr>
        <w:t>….</w:t>
      </w:r>
      <w:r w:rsidRPr="00783507">
        <w:rPr>
          <w:rStyle w:val="Strong"/>
          <w:b w:val="0"/>
          <w:bCs w:val="0"/>
        </w:rPr>
        <w:t>page</w:t>
      </w:r>
      <w:proofErr w:type="gramEnd"/>
      <w:r w:rsidRPr="00783507">
        <w:rPr>
          <w:rStyle w:val="Strong"/>
          <w:b w:val="0"/>
          <w:bCs w:val="0"/>
        </w:rPr>
        <w:t xml:space="preserve"> 1</w:t>
      </w:r>
      <w:r w:rsidR="007F30A9">
        <w:rPr>
          <w:rStyle w:val="Strong"/>
          <w:b w:val="0"/>
          <w:bCs w:val="0"/>
        </w:rPr>
        <w:t>4</w:t>
      </w:r>
    </w:p>
    <w:p w14:paraId="54FCE9F7" w14:textId="30879ADC" w:rsidR="00783507" w:rsidRPr="00783507" w:rsidRDefault="00783507" w:rsidP="00623A81">
      <w:pPr>
        <w:pStyle w:val="ListParagraph"/>
        <w:widowControl w:val="0"/>
        <w:numPr>
          <w:ilvl w:val="0"/>
          <w:numId w:val="2"/>
        </w:numPr>
        <w:autoSpaceDE w:val="0"/>
        <w:autoSpaceDN w:val="0"/>
        <w:spacing w:after="0" w:line="360" w:lineRule="auto"/>
        <w:contextualSpacing w:val="0"/>
        <w:rPr>
          <w:rStyle w:val="Strong"/>
          <w:b w:val="0"/>
          <w:bCs w:val="0"/>
        </w:rPr>
      </w:pPr>
      <w:r w:rsidRPr="00783507">
        <w:rPr>
          <w:rStyle w:val="Strong"/>
          <w:b w:val="0"/>
          <w:bCs w:val="0"/>
        </w:rPr>
        <w:t>Dissemination and Implementation</w:t>
      </w:r>
      <w:r w:rsidR="007B2570">
        <w:rPr>
          <w:rStyle w:val="Strong"/>
          <w:b w:val="0"/>
          <w:bCs w:val="0"/>
        </w:rPr>
        <w:t>………………………………</w:t>
      </w:r>
      <w:r w:rsidRPr="00783507">
        <w:rPr>
          <w:rStyle w:val="Strong"/>
          <w:b w:val="0"/>
          <w:bCs w:val="0"/>
        </w:rPr>
        <w:t>page 1</w:t>
      </w:r>
      <w:r w:rsidR="00623A81">
        <w:rPr>
          <w:rStyle w:val="Strong"/>
          <w:b w:val="0"/>
          <w:bCs w:val="0"/>
        </w:rPr>
        <w:t>4</w:t>
      </w:r>
    </w:p>
    <w:p w14:paraId="2B7DDA08" w14:textId="1B09DC42" w:rsidR="00783507" w:rsidRPr="00783507" w:rsidRDefault="00783507" w:rsidP="00623A81">
      <w:pPr>
        <w:pStyle w:val="ListParagraph"/>
        <w:widowControl w:val="0"/>
        <w:numPr>
          <w:ilvl w:val="0"/>
          <w:numId w:val="2"/>
        </w:numPr>
        <w:autoSpaceDE w:val="0"/>
        <w:autoSpaceDN w:val="0"/>
        <w:spacing w:after="0" w:line="360" w:lineRule="auto"/>
        <w:contextualSpacing w:val="0"/>
        <w:rPr>
          <w:rStyle w:val="Strong"/>
          <w:b w:val="0"/>
          <w:bCs w:val="0"/>
        </w:rPr>
      </w:pPr>
      <w:r w:rsidRPr="00783507">
        <w:rPr>
          <w:rStyle w:val="Strong"/>
          <w:b w:val="0"/>
          <w:bCs w:val="0"/>
        </w:rPr>
        <w:t>Monitoring Compliance of the Smoke</w:t>
      </w:r>
      <w:r w:rsidR="00623A81">
        <w:rPr>
          <w:rStyle w:val="Strong"/>
          <w:b w:val="0"/>
          <w:bCs w:val="0"/>
        </w:rPr>
        <w:t>f</w:t>
      </w:r>
      <w:r w:rsidRPr="00783507">
        <w:rPr>
          <w:rStyle w:val="Strong"/>
          <w:b w:val="0"/>
          <w:bCs w:val="0"/>
        </w:rPr>
        <w:t>ree Policy</w:t>
      </w:r>
      <w:r w:rsidR="007B2570">
        <w:rPr>
          <w:rStyle w:val="Strong"/>
          <w:b w:val="0"/>
          <w:bCs w:val="0"/>
        </w:rPr>
        <w:t>…………</w:t>
      </w:r>
      <w:proofErr w:type="gramStart"/>
      <w:r w:rsidR="007B2570">
        <w:rPr>
          <w:rStyle w:val="Strong"/>
          <w:b w:val="0"/>
          <w:bCs w:val="0"/>
        </w:rPr>
        <w:t>…..</w:t>
      </w:r>
      <w:proofErr w:type="gramEnd"/>
      <w:r w:rsidRPr="00783507">
        <w:rPr>
          <w:rStyle w:val="Strong"/>
          <w:b w:val="0"/>
          <w:bCs w:val="0"/>
        </w:rPr>
        <w:t>page 1</w:t>
      </w:r>
      <w:r w:rsidR="00623A81">
        <w:rPr>
          <w:rStyle w:val="Strong"/>
          <w:b w:val="0"/>
          <w:bCs w:val="0"/>
        </w:rPr>
        <w:t>5</w:t>
      </w:r>
    </w:p>
    <w:p w14:paraId="74A26A28" w14:textId="0561BF13" w:rsidR="00783507" w:rsidRPr="00783507" w:rsidRDefault="00783507" w:rsidP="00623A81">
      <w:pPr>
        <w:pStyle w:val="ListParagraph"/>
        <w:widowControl w:val="0"/>
        <w:numPr>
          <w:ilvl w:val="0"/>
          <w:numId w:val="2"/>
        </w:numPr>
        <w:autoSpaceDE w:val="0"/>
        <w:autoSpaceDN w:val="0"/>
        <w:spacing w:after="0" w:line="360" w:lineRule="auto"/>
        <w:contextualSpacing w:val="0"/>
        <w:rPr>
          <w:rStyle w:val="Strong"/>
          <w:b w:val="0"/>
          <w:bCs w:val="0"/>
        </w:rPr>
      </w:pPr>
      <w:r w:rsidRPr="00783507">
        <w:rPr>
          <w:rStyle w:val="Strong"/>
          <w:b w:val="0"/>
          <w:bCs w:val="0"/>
        </w:rPr>
        <w:t>Standards and Measures</w:t>
      </w:r>
      <w:r w:rsidR="007B2570">
        <w:rPr>
          <w:rStyle w:val="Strong"/>
          <w:b w:val="0"/>
          <w:bCs w:val="0"/>
        </w:rPr>
        <w:t>…………………………………………</w:t>
      </w:r>
      <w:r w:rsidRPr="00783507">
        <w:rPr>
          <w:rStyle w:val="Strong"/>
          <w:b w:val="0"/>
          <w:bCs w:val="0"/>
        </w:rPr>
        <w:t>page 1</w:t>
      </w:r>
      <w:r w:rsidR="00623A81">
        <w:rPr>
          <w:rStyle w:val="Strong"/>
          <w:b w:val="0"/>
          <w:bCs w:val="0"/>
        </w:rPr>
        <w:t>6</w:t>
      </w:r>
    </w:p>
    <w:p w14:paraId="5BD1CF64" w14:textId="23F1E669" w:rsidR="00783507" w:rsidRPr="00783507" w:rsidRDefault="00783507" w:rsidP="00623A81">
      <w:pPr>
        <w:pStyle w:val="ListParagraph"/>
        <w:widowControl w:val="0"/>
        <w:numPr>
          <w:ilvl w:val="0"/>
          <w:numId w:val="2"/>
        </w:numPr>
        <w:autoSpaceDE w:val="0"/>
        <w:autoSpaceDN w:val="0"/>
        <w:spacing w:after="0" w:line="360" w:lineRule="auto"/>
        <w:jc w:val="both"/>
        <w:rPr>
          <w:rStyle w:val="Strong"/>
          <w:b w:val="0"/>
          <w:bCs w:val="0"/>
        </w:rPr>
      </w:pPr>
      <w:r w:rsidRPr="00783507">
        <w:rPr>
          <w:rStyle w:val="Strong"/>
          <w:b w:val="0"/>
          <w:bCs w:val="0"/>
        </w:rPr>
        <w:t>References and Bibliography</w:t>
      </w:r>
      <w:r w:rsidR="007B2570">
        <w:rPr>
          <w:rStyle w:val="Strong"/>
          <w:b w:val="0"/>
          <w:bCs w:val="0"/>
        </w:rPr>
        <w:t>…………………………………</w:t>
      </w:r>
      <w:proofErr w:type="gramStart"/>
      <w:r w:rsidR="007B2570">
        <w:rPr>
          <w:rStyle w:val="Strong"/>
          <w:b w:val="0"/>
          <w:bCs w:val="0"/>
        </w:rPr>
        <w:t>….</w:t>
      </w:r>
      <w:r w:rsidRPr="00783507">
        <w:rPr>
          <w:rStyle w:val="Strong"/>
          <w:b w:val="0"/>
          <w:bCs w:val="0"/>
        </w:rPr>
        <w:t>page</w:t>
      </w:r>
      <w:proofErr w:type="gramEnd"/>
      <w:r w:rsidRPr="00783507">
        <w:rPr>
          <w:rStyle w:val="Strong"/>
          <w:b w:val="0"/>
          <w:bCs w:val="0"/>
        </w:rPr>
        <w:t xml:space="preserve"> 1</w:t>
      </w:r>
      <w:r w:rsidR="00623A81">
        <w:rPr>
          <w:rStyle w:val="Strong"/>
          <w:b w:val="0"/>
          <w:bCs w:val="0"/>
        </w:rPr>
        <w:t>6</w:t>
      </w:r>
    </w:p>
    <w:p w14:paraId="4C37A874" w14:textId="1180DF6D" w:rsidR="00783507" w:rsidRPr="00783507" w:rsidRDefault="008E178C" w:rsidP="00783507">
      <w:pPr>
        <w:widowControl w:val="0"/>
        <w:autoSpaceDE w:val="0"/>
        <w:autoSpaceDN w:val="0"/>
        <w:spacing w:after="0" w:line="240" w:lineRule="auto"/>
        <w:jc w:val="both"/>
        <w:rPr>
          <w:rStyle w:val="Strong"/>
          <w:b w:val="0"/>
          <w:bCs w:val="0"/>
        </w:rPr>
      </w:pPr>
      <w:r>
        <w:rPr>
          <w:rFonts w:eastAsiaTheme="majorEastAsia"/>
          <w:b/>
          <w:bCs/>
          <w:color w:val="006AB4"/>
          <w:sz w:val="40"/>
          <w:szCs w:val="40"/>
        </w:rPr>
        <w:br/>
      </w:r>
    </w:p>
    <w:tbl>
      <w:tblPr>
        <w:tblStyle w:val="TableGrid"/>
        <w:tblW w:w="0" w:type="auto"/>
        <w:tblLook w:val="04A0" w:firstRow="1" w:lastRow="0" w:firstColumn="1" w:lastColumn="0" w:noHBand="0" w:noVBand="1"/>
      </w:tblPr>
      <w:tblGrid>
        <w:gridCol w:w="4507"/>
        <w:gridCol w:w="4509"/>
      </w:tblGrid>
      <w:tr w:rsidR="008E178C" w14:paraId="2BFB0523" w14:textId="77777777" w:rsidTr="007E1BB1">
        <w:tc>
          <w:tcPr>
            <w:tcW w:w="9858" w:type="dxa"/>
            <w:gridSpan w:val="2"/>
          </w:tcPr>
          <w:p w14:paraId="5F4D1A69" w14:textId="4C3F74D0" w:rsidR="008E178C" w:rsidRPr="008E178C" w:rsidRDefault="008E178C" w:rsidP="007E1BB1">
            <w:pPr>
              <w:rPr>
                <w:rStyle w:val="Strong"/>
                <w:b w:val="0"/>
                <w:bCs w:val="0"/>
                <w:color w:val="000000" w:themeColor="text1"/>
              </w:rPr>
            </w:pPr>
            <w:r w:rsidRPr="00FC76B3">
              <w:rPr>
                <w:rStyle w:val="Strong"/>
                <w:color w:val="006AB5"/>
              </w:rPr>
              <w:t xml:space="preserve">Document Author(s): </w:t>
            </w:r>
            <w:r w:rsidRPr="00FC76B3">
              <w:rPr>
                <w:rStyle w:val="Strong"/>
                <w:b w:val="0"/>
                <w:bCs w:val="0"/>
              </w:rPr>
              <w:t>Insert</w:t>
            </w:r>
            <w:r>
              <w:rPr>
                <w:rStyle w:val="Strong"/>
                <w:b w:val="0"/>
                <w:bCs w:val="0"/>
              </w:rPr>
              <w:t xml:space="preserve"> here </w:t>
            </w:r>
            <w:r>
              <w:rPr>
                <w:rStyle w:val="Strong"/>
                <w:b w:val="0"/>
                <w:bCs w:val="0"/>
              </w:rPr>
              <w:br/>
            </w:r>
          </w:p>
        </w:tc>
      </w:tr>
      <w:tr w:rsidR="008E178C" w:rsidRPr="00CE780C" w14:paraId="37B15BD1" w14:textId="77777777" w:rsidTr="007E1BB1">
        <w:tc>
          <w:tcPr>
            <w:tcW w:w="9858" w:type="dxa"/>
            <w:gridSpan w:val="2"/>
          </w:tcPr>
          <w:p w14:paraId="5800E522" w14:textId="77777777" w:rsidR="008E178C" w:rsidRDefault="008E178C" w:rsidP="007E1BB1">
            <w:pPr>
              <w:rPr>
                <w:rStyle w:val="Strong"/>
              </w:rPr>
            </w:pPr>
            <w:r w:rsidRPr="00FC76B3">
              <w:rPr>
                <w:rStyle w:val="Strong"/>
                <w:color w:val="006AB5"/>
              </w:rPr>
              <w:t>Policy Developed in Consultation with:</w:t>
            </w:r>
            <w:r>
              <w:rPr>
                <w:rStyle w:val="Strong"/>
                <w:color w:val="006AB5"/>
              </w:rPr>
              <w:t xml:space="preserve"> </w:t>
            </w:r>
            <w:r w:rsidRPr="00FC76B3">
              <w:rPr>
                <w:rStyle w:val="Strong"/>
                <w:b w:val="0"/>
                <w:bCs w:val="0"/>
              </w:rPr>
              <w:t>Insert here</w:t>
            </w:r>
          </w:p>
          <w:p w14:paraId="356325E4" w14:textId="77777777" w:rsidR="008E178C" w:rsidRPr="00CE780C" w:rsidRDefault="008E178C" w:rsidP="007E1BB1">
            <w:pPr>
              <w:rPr>
                <w:rStyle w:val="Strong"/>
                <w:b w:val="0"/>
                <w:bCs w:val="0"/>
              </w:rPr>
            </w:pPr>
          </w:p>
        </w:tc>
      </w:tr>
      <w:tr w:rsidR="008E178C" w14:paraId="1EAB09FD" w14:textId="77777777" w:rsidTr="007E1BB1">
        <w:trPr>
          <w:trHeight w:val="602"/>
        </w:trPr>
        <w:tc>
          <w:tcPr>
            <w:tcW w:w="4928" w:type="dxa"/>
          </w:tcPr>
          <w:p w14:paraId="2A1C3F69" w14:textId="6BFF7B8C" w:rsidR="008E178C" w:rsidRPr="00FC76B3" w:rsidRDefault="008E178C" w:rsidP="007E1BB1">
            <w:pPr>
              <w:rPr>
                <w:rStyle w:val="Strong"/>
                <w:color w:val="006AB5"/>
              </w:rPr>
            </w:pPr>
            <w:r w:rsidRPr="00FC76B3">
              <w:rPr>
                <w:rStyle w:val="Strong"/>
                <w:color w:val="006AB5"/>
              </w:rPr>
              <w:t xml:space="preserve">Document </w:t>
            </w:r>
            <w:r w:rsidR="002C6666">
              <w:rPr>
                <w:rStyle w:val="Strong"/>
                <w:color w:val="006AB5"/>
              </w:rPr>
              <w:t>N</w:t>
            </w:r>
            <w:r w:rsidRPr="00FC76B3">
              <w:rPr>
                <w:rStyle w:val="Strong"/>
                <w:color w:val="006AB5"/>
              </w:rPr>
              <w:t>umber (if applicable):</w:t>
            </w:r>
            <w:r>
              <w:rPr>
                <w:rStyle w:val="Strong"/>
                <w:color w:val="006AB5"/>
              </w:rPr>
              <w:br/>
            </w:r>
            <w:r w:rsidRPr="00FC76B3">
              <w:rPr>
                <w:rStyle w:val="Strong"/>
                <w:b w:val="0"/>
                <w:bCs w:val="0"/>
              </w:rPr>
              <w:t>Insert here</w:t>
            </w:r>
          </w:p>
        </w:tc>
        <w:tc>
          <w:tcPr>
            <w:tcW w:w="4930" w:type="dxa"/>
          </w:tcPr>
          <w:p w14:paraId="18B97ADC" w14:textId="47984640" w:rsidR="008E178C" w:rsidRPr="00FC76B3" w:rsidRDefault="008E178C" w:rsidP="007E1BB1">
            <w:pPr>
              <w:rPr>
                <w:rStyle w:val="Strong"/>
                <w:color w:val="006AB5"/>
              </w:rPr>
            </w:pPr>
            <w:r w:rsidRPr="00FC76B3">
              <w:rPr>
                <w:rStyle w:val="Strong"/>
                <w:color w:val="006AB5"/>
              </w:rPr>
              <w:t xml:space="preserve">Version </w:t>
            </w:r>
            <w:r w:rsidR="002C6666">
              <w:rPr>
                <w:rStyle w:val="Strong"/>
                <w:color w:val="006AB5"/>
              </w:rPr>
              <w:t>N</w:t>
            </w:r>
            <w:r w:rsidRPr="00FC76B3">
              <w:rPr>
                <w:rStyle w:val="Strong"/>
                <w:color w:val="006AB5"/>
              </w:rPr>
              <w:t>umber (if applicable):</w:t>
            </w:r>
            <w:r>
              <w:rPr>
                <w:rStyle w:val="Strong"/>
                <w:color w:val="006AB5"/>
              </w:rPr>
              <w:br/>
            </w:r>
            <w:r w:rsidRPr="00FC76B3">
              <w:rPr>
                <w:rStyle w:val="Strong"/>
                <w:b w:val="0"/>
                <w:bCs w:val="0"/>
              </w:rPr>
              <w:t>Insert here</w:t>
            </w:r>
          </w:p>
        </w:tc>
      </w:tr>
      <w:tr w:rsidR="008E178C" w:rsidRPr="00CE780C" w14:paraId="4C04C128" w14:textId="77777777" w:rsidTr="007E1BB1">
        <w:tc>
          <w:tcPr>
            <w:tcW w:w="4928" w:type="dxa"/>
          </w:tcPr>
          <w:p w14:paraId="22AAEE00" w14:textId="4DDC870D" w:rsidR="008E178C" w:rsidRPr="00FC76B3" w:rsidRDefault="008E178C" w:rsidP="007E1BB1">
            <w:pPr>
              <w:rPr>
                <w:rStyle w:val="Strong"/>
                <w:color w:val="006AB5"/>
              </w:rPr>
            </w:pPr>
            <w:r w:rsidRPr="00FC76B3">
              <w:rPr>
                <w:rStyle w:val="Strong"/>
                <w:color w:val="006AB5"/>
              </w:rPr>
              <w:t xml:space="preserve">Target </w:t>
            </w:r>
            <w:r w:rsidR="002C6666">
              <w:rPr>
                <w:rStyle w:val="Strong"/>
                <w:color w:val="006AB5"/>
              </w:rPr>
              <w:t>A</w:t>
            </w:r>
            <w:r w:rsidRPr="00FC76B3">
              <w:rPr>
                <w:rStyle w:val="Strong"/>
                <w:color w:val="006AB5"/>
              </w:rPr>
              <w:t>udience/</w:t>
            </w:r>
            <w:r w:rsidR="002C6666">
              <w:rPr>
                <w:rStyle w:val="Strong"/>
                <w:color w:val="006AB5"/>
              </w:rPr>
              <w:t xml:space="preserve"> S</w:t>
            </w:r>
            <w:r w:rsidRPr="00FC76B3">
              <w:rPr>
                <w:rStyle w:val="Strong"/>
                <w:color w:val="006AB5"/>
              </w:rPr>
              <w:t>cope:</w:t>
            </w:r>
          </w:p>
          <w:p w14:paraId="12794D98" w14:textId="77777777" w:rsidR="008E178C" w:rsidRPr="00FC76B3" w:rsidRDefault="008E178C" w:rsidP="007E1BB1">
            <w:pPr>
              <w:rPr>
                <w:rStyle w:val="Strong"/>
                <w:b w:val="0"/>
                <w:bCs w:val="0"/>
                <w:i/>
                <w:iCs/>
              </w:rPr>
            </w:pPr>
            <w:r w:rsidRPr="00FC76B3">
              <w:rPr>
                <w:rStyle w:val="Strong"/>
                <w:b w:val="0"/>
                <w:bCs w:val="0"/>
                <w:i/>
                <w:iCs/>
              </w:rPr>
              <w:t>(who is the document applicable to)</w:t>
            </w:r>
          </w:p>
        </w:tc>
        <w:tc>
          <w:tcPr>
            <w:tcW w:w="4930" w:type="dxa"/>
          </w:tcPr>
          <w:p w14:paraId="52A280A8" w14:textId="77777777" w:rsidR="008E178C" w:rsidRDefault="008E178C" w:rsidP="007E1BB1">
            <w:pPr>
              <w:rPr>
                <w:rStyle w:val="Strong"/>
                <w:b w:val="0"/>
                <w:bCs w:val="0"/>
              </w:rPr>
            </w:pPr>
            <w:r w:rsidRPr="00CE780C">
              <w:rPr>
                <w:rStyle w:val="Strong"/>
              </w:rPr>
              <w:t>All members of staff including locum, bank, agency, honorary contracts, volunteers, staff in training, contractors, seconded staff on temporary or permanent contracts</w:t>
            </w:r>
            <w:r>
              <w:rPr>
                <w:rStyle w:val="Strong"/>
              </w:rPr>
              <w:t>.</w:t>
            </w:r>
          </w:p>
          <w:p w14:paraId="3F2E8EF7" w14:textId="77777777" w:rsidR="008E178C" w:rsidRDefault="008E178C" w:rsidP="007E1BB1">
            <w:pPr>
              <w:rPr>
                <w:rStyle w:val="Strong"/>
                <w:b w:val="0"/>
                <w:bCs w:val="0"/>
              </w:rPr>
            </w:pPr>
            <w:r w:rsidRPr="00CE780C">
              <w:rPr>
                <w:rStyle w:val="Strong"/>
              </w:rPr>
              <w:t>The scope includes all staff (as above) and patients, carers and visitors</w:t>
            </w:r>
            <w:r>
              <w:rPr>
                <w:rStyle w:val="Strong"/>
              </w:rPr>
              <w:t>.</w:t>
            </w:r>
          </w:p>
          <w:p w14:paraId="782F5CB7" w14:textId="77777777" w:rsidR="008E178C" w:rsidRPr="00CE780C" w:rsidRDefault="008E178C" w:rsidP="007E1BB1">
            <w:pPr>
              <w:rPr>
                <w:rStyle w:val="Strong"/>
                <w:b w:val="0"/>
                <w:bCs w:val="0"/>
              </w:rPr>
            </w:pPr>
          </w:p>
        </w:tc>
      </w:tr>
      <w:tr w:rsidR="008E178C" w14:paraId="3C20B9A2" w14:textId="77777777" w:rsidTr="007E1BB1">
        <w:tc>
          <w:tcPr>
            <w:tcW w:w="4928" w:type="dxa"/>
          </w:tcPr>
          <w:p w14:paraId="6D72EBED" w14:textId="77777777" w:rsidR="008E178C" w:rsidRPr="0090380E" w:rsidRDefault="008E178C" w:rsidP="007E1BB1">
            <w:pPr>
              <w:rPr>
                <w:b/>
                <w:bCs/>
                <w:color w:val="006AB5"/>
              </w:rPr>
            </w:pPr>
            <w:r w:rsidRPr="0090380E">
              <w:rPr>
                <w:b/>
                <w:bCs/>
                <w:color w:val="006AB5"/>
              </w:rPr>
              <w:t>Associated Trust Documents:</w:t>
            </w:r>
          </w:p>
          <w:p w14:paraId="6CD1DF7A" w14:textId="77777777" w:rsidR="008E178C" w:rsidRDefault="008E178C" w:rsidP="007E1BB1">
            <w:r w:rsidRPr="00CF69A2">
              <w:t>(policies / guidelines which directly impact on this document)</w:t>
            </w:r>
          </w:p>
          <w:p w14:paraId="4A77393D" w14:textId="77777777" w:rsidR="008E178C" w:rsidRDefault="008E178C" w:rsidP="007E1BB1">
            <w:pPr>
              <w:rPr>
                <w:rStyle w:val="Strong"/>
              </w:rPr>
            </w:pPr>
          </w:p>
        </w:tc>
        <w:tc>
          <w:tcPr>
            <w:tcW w:w="4930" w:type="dxa"/>
          </w:tcPr>
          <w:p w14:paraId="5ADBC4FB" w14:textId="77777777" w:rsidR="008E178C" w:rsidRDefault="008E178C" w:rsidP="007E1BB1">
            <w:pPr>
              <w:rPr>
                <w:rStyle w:val="Strong"/>
              </w:rPr>
            </w:pPr>
          </w:p>
        </w:tc>
      </w:tr>
      <w:tr w:rsidR="008E178C" w14:paraId="49805A42" w14:textId="77777777" w:rsidTr="007E1BB1">
        <w:tc>
          <w:tcPr>
            <w:tcW w:w="4928" w:type="dxa"/>
          </w:tcPr>
          <w:p w14:paraId="4E7E5DA2" w14:textId="4E8CCA9C" w:rsidR="008E178C" w:rsidRPr="0090380E" w:rsidRDefault="008E178C" w:rsidP="007E1BB1">
            <w:pPr>
              <w:rPr>
                <w:rStyle w:val="Strong"/>
                <w:color w:val="006AB5"/>
              </w:rPr>
            </w:pPr>
            <w:r w:rsidRPr="0090380E">
              <w:rPr>
                <w:rStyle w:val="Strong"/>
                <w:color w:val="006AB5"/>
              </w:rPr>
              <w:t xml:space="preserve">Date of </w:t>
            </w:r>
            <w:r w:rsidR="002C6666">
              <w:rPr>
                <w:rStyle w:val="Strong"/>
                <w:color w:val="006AB5"/>
              </w:rPr>
              <w:t>A</w:t>
            </w:r>
            <w:r w:rsidRPr="0090380E">
              <w:rPr>
                <w:rStyle w:val="Strong"/>
                <w:color w:val="006AB5"/>
              </w:rPr>
              <w:t>pproval:</w:t>
            </w:r>
            <w:r>
              <w:rPr>
                <w:rStyle w:val="Strong"/>
                <w:color w:val="006AB5"/>
              </w:rPr>
              <w:br/>
            </w:r>
            <w:r w:rsidRPr="00FC76B3">
              <w:rPr>
                <w:rStyle w:val="Strong"/>
                <w:b w:val="0"/>
                <w:bCs w:val="0"/>
              </w:rPr>
              <w:t>Insert here</w:t>
            </w:r>
          </w:p>
        </w:tc>
        <w:tc>
          <w:tcPr>
            <w:tcW w:w="4930" w:type="dxa"/>
          </w:tcPr>
          <w:p w14:paraId="60DAEB43" w14:textId="2DE5247E" w:rsidR="008E178C" w:rsidRPr="0090380E" w:rsidRDefault="008E178C" w:rsidP="007E1BB1">
            <w:pPr>
              <w:rPr>
                <w:rStyle w:val="Strong"/>
                <w:color w:val="006AB5"/>
              </w:rPr>
            </w:pPr>
            <w:r w:rsidRPr="0090380E">
              <w:rPr>
                <w:rStyle w:val="Strong"/>
                <w:color w:val="006AB5"/>
              </w:rPr>
              <w:t xml:space="preserve">Review </w:t>
            </w:r>
            <w:r w:rsidR="002C6666">
              <w:rPr>
                <w:rStyle w:val="Strong"/>
                <w:color w:val="006AB5"/>
              </w:rPr>
              <w:t>D</w:t>
            </w:r>
            <w:r w:rsidRPr="0090380E">
              <w:rPr>
                <w:rStyle w:val="Strong"/>
                <w:color w:val="006AB5"/>
              </w:rPr>
              <w:t>ate:</w:t>
            </w:r>
            <w:r>
              <w:rPr>
                <w:rStyle w:val="Strong"/>
                <w:color w:val="006AB5"/>
              </w:rPr>
              <w:br/>
            </w:r>
            <w:r w:rsidRPr="00FC76B3">
              <w:rPr>
                <w:rStyle w:val="Strong"/>
                <w:b w:val="0"/>
                <w:bCs w:val="0"/>
              </w:rPr>
              <w:t>Insert here</w:t>
            </w:r>
          </w:p>
        </w:tc>
      </w:tr>
      <w:tr w:rsidR="008E178C" w14:paraId="78E4F9F3" w14:textId="77777777" w:rsidTr="007E1BB1">
        <w:tc>
          <w:tcPr>
            <w:tcW w:w="4928" w:type="dxa"/>
          </w:tcPr>
          <w:p w14:paraId="5C13658D" w14:textId="4FF12F41" w:rsidR="008E178C" w:rsidRDefault="008E178C" w:rsidP="007E1BB1">
            <w:pPr>
              <w:rPr>
                <w:rStyle w:val="Strong"/>
              </w:rPr>
            </w:pPr>
            <w:r w:rsidRPr="0090380E">
              <w:rPr>
                <w:rStyle w:val="Strong"/>
                <w:color w:val="006AB5"/>
              </w:rPr>
              <w:lastRenderedPageBreak/>
              <w:t xml:space="preserve">Approved </w:t>
            </w:r>
            <w:r w:rsidR="002C6666">
              <w:rPr>
                <w:rStyle w:val="Strong"/>
                <w:color w:val="006AB5"/>
              </w:rPr>
              <w:t>B</w:t>
            </w:r>
            <w:r w:rsidRPr="0090380E">
              <w:rPr>
                <w:rStyle w:val="Strong"/>
                <w:color w:val="006AB5"/>
              </w:rPr>
              <w:t>y:</w:t>
            </w:r>
            <w:r>
              <w:rPr>
                <w:rStyle w:val="Strong"/>
              </w:rPr>
              <w:br/>
            </w:r>
            <w:r w:rsidRPr="00FC76B3">
              <w:rPr>
                <w:rStyle w:val="Strong"/>
                <w:b w:val="0"/>
                <w:bCs w:val="0"/>
              </w:rPr>
              <w:t>Insert here</w:t>
            </w:r>
          </w:p>
        </w:tc>
        <w:tc>
          <w:tcPr>
            <w:tcW w:w="4930" w:type="dxa"/>
          </w:tcPr>
          <w:p w14:paraId="6F2BA850" w14:textId="2D7827EB" w:rsidR="008E178C" w:rsidRDefault="008E178C" w:rsidP="007E1BB1">
            <w:pPr>
              <w:rPr>
                <w:rStyle w:val="Strong"/>
              </w:rPr>
            </w:pPr>
            <w:r w:rsidRPr="0090380E">
              <w:rPr>
                <w:rStyle w:val="Strong"/>
                <w:color w:val="006AB5"/>
              </w:rPr>
              <w:t xml:space="preserve">Sign </w:t>
            </w:r>
            <w:r w:rsidR="002C6666">
              <w:rPr>
                <w:rStyle w:val="Strong"/>
                <w:color w:val="006AB5"/>
              </w:rPr>
              <w:t>O</w:t>
            </w:r>
            <w:r w:rsidRPr="0090380E">
              <w:rPr>
                <w:rStyle w:val="Strong"/>
                <w:color w:val="006AB5"/>
              </w:rPr>
              <w:t xml:space="preserve">ff </w:t>
            </w:r>
            <w:r w:rsidR="002C6666">
              <w:rPr>
                <w:rStyle w:val="Strong"/>
                <w:color w:val="006AB5"/>
              </w:rPr>
              <w:t>S</w:t>
            </w:r>
            <w:r w:rsidRPr="0090380E">
              <w:rPr>
                <w:rStyle w:val="Strong"/>
                <w:color w:val="006AB5"/>
              </w:rPr>
              <w:t>ignature:</w:t>
            </w:r>
            <w:r>
              <w:rPr>
                <w:rStyle w:val="Strong"/>
              </w:rPr>
              <w:br/>
            </w:r>
            <w:r w:rsidRPr="00FC76B3">
              <w:rPr>
                <w:rStyle w:val="Strong"/>
                <w:b w:val="0"/>
                <w:bCs w:val="0"/>
              </w:rPr>
              <w:t>Insert here</w:t>
            </w:r>
          </w:p>
        </w:tc>
      </w:tr>
    </w:tbl>
    <w:p w14:paraId="3FF56BE6" w14:textId="77777777" w:rsidR="0090380E" w:rsidRDefault="0090380E" w:rsidP="008E178C">
      <w:pPr>
        <w:rPr>
          <w:rStyle w:val="Strong"/>
        </w:rPr>
      </w:pPr>
    </w:p>
    <w:p w14:paraId="68A229D0" w14:textId="6F22D567" w:rsidR="007B2570" w:rsidRPr="00B02BD1" w:rsidRDefault="008E178C" w:rsidP="00366E36">
      <w:pPr>
        <w:rPr>
          <w:i/>
          <w:iCs/>
        </w:rPr>
      </w:pPr>
      <w:bookmarkStart w:id="1" w:name="_Toc161840025"/>
      <w:bookmarkStart w:id="2" w:name="_Toc172146159"/>
      <w:bookmarkEnd w:id="0"/>
      <w:r>
        <w:rPr>
          <w:b/>
          <w:bCs/>
          <w:color w:val="006AB4"/>
          <w:sz w:val="36"/>
          <w:szCs w:val="36"/>
        </w:rPr>
        <w:br/>
      </w:r>
    </w:p>
    <w:p w14:paraId="1D32B42C" w14:textId="1E060D1C" w:rsidR="00366E36" w:rsidRPr="002C6666" w:rsidRDefault="00366E36" w:rsidP="00366E36">
      <w:pPr>
        <w:rPr>
          <w:b/>
          <w:bCs/>
          <w:sz w:val="28"/>
          <w:szCs w:val="28"/>
        </w:rPr>
      </w:pPr>
      <w:bookmarkStart w:id="3" w:name="_Toc172146160"/>
      <w:bookmarkEnd w:id="1"/>
      <w:bookmarkEnd w:id="2"/>
      <w:r w:rsidRPr="002C6666">
        <w:rPr>
          <w:b/>
          <w:bCs/>
          <w:sz w:val="28"/>
          <w:szCs w:val="28"/>
        </w:rPr>
        <w:t xml:space="preserve">1. </w:t>
      </w:r>
      <w:r w:rsidR="007B2570" w:rsidRPr="002C6666">
        <w:rPr>
          <w:rStyle w:val="Strong"/>
          <w:sz w:val="28"/>
          <w:szCs w:val="28"/>
        </w:rPr>
        <w:t>I</w:t>
      </w:r>
      <w:r w:rsidR="002C6666" w:rsidRPr="002C6666">
        <w:rPr>
          <w:rStyle w:val="Strong"/>
          <w:sz w:val="28"/>
          <w:szCs w:val="28"/>
        </w:rPr>
        <w:t xml:space="preserve">ntroduction </w:t>
      </w:r>
    </w:p>
    <w:p w14:paraId="50211326" w14:textId="7524DF4E" w:rsidR="007B2570" w:rsidRDefault="00366E36" w:rsidP="007B2570">
      <w:r w:rsidRPr="000D3F0E">
        <w:rPr>
          <w:b/>
          <w:bCs/>
          <w:color w:val="246AB4"/>
        </w:rPr>
        <w:t>1.1</w:t>
      </w:r>
      <w:r w:rsidRPr="000D3F0E">
        <w:rPr>
          <w:color w:val="246AB4"/>
        </w:rPr>
        <w:t xml:space="preserve"> </w:t>
      </w:r>
      <w:r w:rsidR="007B2570" w:rsidRPr="007B2570">
        <w:rPr>
          <w:b/>
          <w:bCs/>
        </w:rPr>
        <w:t xml:space="preserve">This </w:t>
      </w:r>
      <w:r w:rsidR="002C6666">
        <w:rPr>
          <w:b/>
          <w:bCs/>
        </w:rPr>
        <w:t>S</w:t>
      </w:r>
      <w:r w:rsidR="007B2570" w:rsidRPr="007B2570">
        <w:rPr>
          <w:b/>
          <w:bCs/>
        </w:rPr>
        <w:t xml:space="preserve">mokefree Hospital </w:t>
      </w:r>
      <w:r w:rsidR="002C6666">
        <w:rPr>
          <w:b/>
          <w:bCs/>
        </w:rPr>
        <w:t>P</w:t>
      </w:r>
      <w:r w:rsidR="007B2570" w:rsidRPr="007B2570">
        <w:rPr>
          <w:b/>
          <w:bCs/>
        </w:rPr>
        <w:t>olicy is centred on three key pledges:</w:t>
      </w:r>
      <w:r w:rsidR="007B2570">
        <w:t xml:space="preserve"> </w:t>
      </w:r>
    </w:p>
    <w:p w14:paraId="12A10931" w14:textId="4036492D" w:rsidR="007B2570" w:rsidRDefault="007B2570" w:rsidP="00623A81">
      <w:pPr>
        <w:pStyle w:val="ListParagraph"/>
        <w:widowControl w:val="0"/>
        <w:numPr>
          <w:ilvl w:val="0"/>
          <w:numId w:val="1"/>
        </w:numPr>
        <w:autoSpaceDE w:val="0"/>
        <w:autoSpaceDN w:val="0"/>
        <w:spacing w:after="0" w:line="240" w:lineRule="auto"/>
        <w:contextualSpacing w:val="0"/>
      </w:pPr>
      <w:r>
        <w:t>To protect every patient, staff member and visitor on the hospital site from the harms of tobacco smoke</w:t>
      </w:r>
      <w:r w:rsidR="002C6666">
        <w:t>.</w:t>
      </w:r>
      <w:r>
        <w:t xml:space="preserve"> </w:t>
      </w:r>
      <w:r>
        <w:br/>
        <w:t xml:space="preserve"> </w:t>
      </w:r>
    </w:p>
    <w:p w14:paraId="151E4160" w14:textId="2D34D078" w:rsidR="007B2570" w:rsidRDefault="007B2570" w:rsidP="00623A81">
      <w:pPr>
        <w:pStyle w:val="ListParagraph"/>
        <w:widowControl w:val="0"/>
        <w:numPr>
          <w:ilvl w:val="0"/>
          <w:numId w:val="1"/>
        </w:numPr>
        <w:autoSpaceDE w:val="0"/>
        <w:autoSpaceDN w:val="0"/>
        <w:spacing w:after="0" w:line="240" w:lineRule="auto"/>
        <w:contextualSpacing w:val="0"/>
      </w:pPr>
      <w:r>
        <w:t>To support every person that smokes to be tobacco-free (not necessarily nicotine</w:t>
      </w:r>
      <w:r w:rsidR="002C6666">
        <w:t>-</w:t>
      </w:r>
      <w:r>
        <w:t>free) whilst on the hospital site (recognising that nicotine itself is not a hazardous drug)</w:t>
      </w:r>
      <w:r w:rsidR="002C6666">
        <w:t>.</w:t>
      </w:r>
      <w:r>
        <w:t xml:space="preserve"> </w:t>
      </w:r>
      <w:r>
        <w:br/>
      </w:r>
    </w:p>
    <w:p w14:paraId="7A48C1BF" w14:textId="5E2E5F10" w:rsidR="00366E36" w:rsidRPr="00A97E16" w:rsidRDefault="007B2570" w:rsidP="00623A81">
      <w:pPr>
        <w:pStyle w:val="ListParagraph"/>
        <w:widowControl w:val="0"/>
        <w:numPr>
          <w:ilvl w:val="0"/>
          <w:numId w:val="1"/>
        </w:numPr>
        <w:autoSpaceDE w:val="0"/>
        <w:autoSpaceDN w:val="0"/>
        <w:spacing w:after="0" w:line="240" w:lineRule="auto"/>
        <w:contextualSpacing w:val="0"/>
      </w:pPr>
      <w:r>
        <w:t>To provide access to highly effective treatments (including medicines, nicotine products, vaping kits) to any person trying to be smokefree on the hospital site</w:t>
      </w:r>
      <w:r w:rsidR="002C6666">
        <w:t>.</w:t>
      </w:r>
      <w:r>
        <w:t xml:space="preserve">   </w:t>
      </w:r>
    </w:p>
    <w:p w14:paraId="543DAE6D" w14:textId="77777777" w:rsidR="00366E36" w:rsidRPr="00A97E16" w:rsidRDefault="00366E36" w:rsidP="00366E36">
      <w:r w:rsidRPr="00A97E16">
        <w:rPr>
          <w:i/>
          <w:iCs/>
        </w:rPr>
        <w:t> </w:t>
      </w:r>
      <w:r w:rsidRPr="00A97E16">
        <w:t> </w:t>
      </w:r>
    </w:p>
    <w:p w14:paraId="7181FCC6" w14:textId="573ED953" w:rsidR="007B2570" w:rsidRPr="002C6666" w:rsidRDefault="00366E36" w:rsidP="00366E36">
      <w:pPr>
        <w:rPr>
          <w:b/>
          <w:bCs/>
          <w:sz w:val="28"/>
          <w:szCs w:val="28"/>
        </w:rPr>
      </w:pPr>
      <w:r w:rsidRPr="002C6666">
        <w:rPr>
          <w:b/>
          <w:bCs/>
          <w:sz w:val="28"/>
          <w:szCs w:val="28"/>
        </w:rPr>
        <w:t xml:space="preserve">2.  </w:t>
      </w:r>
      <w:r w:rsidR="007B2570" w:rsidRPr="002C6666">
        <w:rPr>
          <w:rStyle w:val="Strong"/>
          <w:sz w:val="28"/>
          <w:szCs w:val="28"/>
        </w:rPr>
        <w:t>R</w:t>
      </w:r>
      <w:r w:rsidR="002C6666" w:rsidRPr="002C6666">
        <w:rPr>
          <w:rStyle w:val="Strong"/>
          <w:sz w:val="28"/>
          <w:szCs w:val="28"/>
        </w:rPr>
        <w:t>ationale</w:t>
      </w:r>
    </w:p>
    <w:p w14:paraId="4C35ED19" w14:textId="3401CFFD" w:rsidR="00366E36" w:rsidRPr="00366E36" w:rsidRDefault="007B2570" w:rsidP="00366E36">
      <w:pPr>
        <w:rPr>
          <w:b/>
          <w:bCs/>
          <w:sz w:val="28"/>
          <w:szCs w:val="28"/>
        </w:rPr>
      </w:pPr>
      <w:r w:rsidRPr="000F2F60">
        <w:rPr>
          <w:rStyle w:val="Strong"/>
        </w:rPr>
        <w:t>This Hospital is committed to delivering a smokefree hospital for the following reasons:</w:t>
      </w:r>
    </w:p>
    <w:p w14:paraId="4DC99A62" w14:textId="4ED85BEE" w:rsidR="00310633" w:rsidRDefault="00310633" w:rsidP="00310633">
      <w:bookmarkStart w:id="4" w:name="_Toc172146162"/>
      <w:bookmarkEnd w:id="3"/>
      <w:r w:rsidRPr="00310633">
        <w:rPr>
          <w:b/>
          <w:bCs/>
          <w:color w:val="246AB4"/>
        </w:rPr>
        <w:t>2.1</w:t>
      </w:r>
      <w:r w:rsidRPr="00310633">
        <w:rPr>
          <w:color w:val="246AB4"/>
        </w:rPr>
        <w:t xml:space="preserve"> </w:t>
      </w:r>
      <w:r>
        <w:t xml:space="preserve">The addictive chemical in tobacco smoke is nicotine. Nicotine itself is not a hazardous chemical and is not the cause of the harms of smoking. The harms of smoking tobacco come from the thousands of toxic chemicals produced from the combustion of tobacco.  </w:t>
      </w:r>
    </w:p>
    <w:p w14:paraId="5C141CD7" w14:textId="47A1DE27" w:rsidR="00310633" w:rsidRDefault="00310633" w:rsidP="00310633">
      <w:r w:rsidRPr="00310633">
        <w:rPr>
          <w:b/>
          <w:bCs/>
          <w:color w:val="246AB4"/>
        </w:rPr>
        <w:t>2.2</w:t>
      </w:r>
      <w:r w:rsidRPr="00310633">
        <w:rPr>
          <w:color w:val="246AB4"/>
        </w:rPr>
        <w:t xml:space="preserve"> </w:t>
      </w:r>
      <w:r>
        <w:t>Smoking tobacco is the single largest cause of preventable death, ill-health and social inequality in the UK.</w:t>
      </w:r>
    </w:p>
    <w:p w14:paraId="354CAA69" w14:textId="024B8A57" w:rsidR="00310633" w:rsidRDefault="00310633" w:rsidP="00310633">
      <w:r w:rsidRPr="00310633">
        <w:rPr>
          <w:b/>
          <w:bCs/>
          <w:color w:val="246AB4"/>
        </w:rPr>
        <w:t>2.3</w:t>
      </w:r>
      <w:r w:rsidRPr="00310633">
        <w:rPr>
          <w:color w:val="246AB4"/>
        </w:rPr>
        <w:t xml:space="preserve"> </w:t>
      </w:r>
      <w:r>
        <w:t>The treatment of tobacco dependency is a highly cost-effective intervention that addresses health and social disparity with substantial benefits for the individual and the healthcare system.</w:t>
      </w:r>
    </w:p>
    <w:p w14:paraId="7CB960F4" w14:textId="6F8C3D26" w:rsidR="00310633" w:rsidRDefault="00310633" w:rsidP="00310633">
      <w:r w:rsidRPr="00310633">
        <w:rPr>
          <w:b/>
          <w:bCs/>
          <w:color w:val="246AB4"/>
        </w:rPr>
        <w:t>2.4</w:t>
      </w:r>
      <w:r w:rsidRPr="00310633">
        <w:rPr>
          <w:color w:val="246AB4"/>
        </w:rPr>
        <w:t xml:space="preserve"> </w:t>
      </w:r>
      <w:r>
        <w:t>There is no safe exposure level to tobacco smoke (World Health Organisation Framework Convention on Tobacco Control</w:t>
      </w:r>
      <w:r w:rsidR="002C6666">
        <w:t>),</w:t>
      </w:r>
      <w:r>
        <w:t xml:space="preserve"> and we have a responsibility to protect patients, </w:t>
      </w:r>
      <w:r w:rsidR="002C6666">
        <w:t>staff,</w:t>
      </w:r>
      <w:r>
        <w:t xml:space="preserve"> and visitors on site from the harms of tobacco smoke. The major harm from passive smoking is from the ‘side-stream effect’: the smoke emitted from the end of a burning cigarette. The poisonous chemicals in this smoke can linger in hair and clothes and be transported into the hospital and harm our most vulnerable patients. </w:t>
      </w:r>
    </w:p>
    <w:p w14:paraId="5A8DEC73" w14:textId="77777777" w:rsidR="00310633" w:rsidRDefault="00310633" w:rsidP="00310633">
      <w:r w:rsidRPr="00310633">
        <w:rPr>
          <w:b/>
          <w:bCs/>
          <w:color w:val="246AB4"/>
        </w:rPr>
        <w:t>2.5</w:t>
      </w:r>
      <w:r w:rsidRPr="00310633">
        <w:rPr>
          <w:color w:val="246AB4"/>
        </w:rPr>
        <w:t xml:space="preserve"> </w:t>
      </w:r>
      <w:r>
        <w:t xml:space="preserve">Seeing others smoking is a powerful cue to smoke for those trying to stop smoking. We have responsibility to support people that smoke who are trying to stop. </w:t>
      </w:r>
    </w:p>
    <w:p w14:paraId="55C120C6" w14:textId="77777777" w:rsidR="00310633" w:rsidRPr="00310633" w:rsidRDefault="00310633" w:rsidP="00623A81">
      <w:pPr>
        <w:pStyle w:val="ListParagraph"/>
        <w:numPr>
          <w:ilvl w:val="1"/>
          <w:numId w:val="4"/>
        </w:numPr>
      </w:pPr>
      <w:r>
        <w:lastRenderedPageBreak/>
        <w:t>This Hospital must be an institute of good health promotion.</w:t>
      </w:r>
      <w:r w:rsidRPr="00310633">
        <w:rPr>
          <w:b/>
          <w:bCs/>
          <w:color w:val="246AB4"/>
        </w:rPr>
        <w:t xml:space="preserve"> </w:t>
      </w:r>
    </w:p>
    <w:p w14:paraId="6081B3FE" w14:textId="7762387F" w:rsidR="00310633" w:rsidRDefault="00310633" w:rsidP="00310633">
      <w:pPr>
        <w:rPr>
          <w:b/>
          <w:bCs/>
          <w:color w:val="246AB4"/>
        </w:rPr>
      </w:pPr>
      <w:r>
        <w:rPr>
          <w:b/>
          <w:bCs/>
          <w:color w:val="246AB4"/>
        </w:rPr>
        <w:br/>
      </w:r>
      <w:r>
        <w:rPr>
          <w:b/>
          <w:bCs/>
          <w:color w:val="246AB4"/>
        </w:rPr>
        <w:br/>
      </w:r>
      <w:r w:rsidRPr="00310633">
        <w:rPr>
          <w:b/>
          <w:bCs/>
          <w:color w:val="246AB4"/>
        </w:rPr>
        <w:t>2.</w:t>
      </w:r>
      <w:r>
        <w:rPr>
          <w:b/>
          <w:bCs/>
          <w:color w:val="246AB4"/>
        </w:rPr>
        <w:t>7</w:t>
      </w:r>
      <w:r w:rsidRPr="00310633">
        <w:rPr>
          <w:color w:val="246AB4"/>
        </w:rPr>
        <w:t xml:space="preserve"> </w:t>
      </w:r>
      <w:r>
        <w:t xml:space="preserve">Following the introduction of comprehensive Smokefree </w:t>
      </w:r>
      <w:r w:rsidR="002C6666">
        <w:t>H</w:t>
      </w:r>
      <w:r>
        <w:t xml:space="preserve">ospital </w:t>
      </w:r>
      <w:r w:rsidR="002C6666">
        <w:t>Policies, evidence</w:t>
      </w:r>
      <w:r>
        <w:t xml:space="preserve"> shows that in English Trusts where effective management of tobacco dependence is in place there has been a drop in the incidence of violent and aggressive behaviour.</w:t>
      </w:r>
      <w:r w:rsidRPr="00310633">
        <w:rPr>
          <w:b/>
          <w:bCs/>
          <w:color w:val="246AB4"/>
        </w:rPr>
        <w:t xml:space="preserve"> </w:t>
      </w:r>
    </w:p>
    <w:p w14:paraId="4DB8150D" w14:textId="3B5E31B9" w:rsidR="00310633" w:rsidRDefault="00310633" w:rsidP="00310633">
      <w:r w:rsidRPr="000D3F0E">
        <w:rPr>
          <w:b/>
          <w:bCs/>
          <w:color w:val="246AB4"/>
        </w:rPr>
        <w:t>2.</w:t>
      </w:r>
      <w:r>
        <w:rPr>
          <w:b/>
          <w:bCs/>
          <w:color w:val="246AB4"/>
        </w:rPr>
        <w:t>8</w:t>
      </w:r>
      <w:r w:rsidRPr="000D3F0E">
        <w:rPr>
          <w:color w:val="246AB4"/>
        </w:rPr>
        <w:t xml:space="preserve"> </w:t>
      </w:r>
      <w:r>
        <w:t xml:space="preserve">Evidence to date shows that implementation of Smokefree </w:t>
      </w:r>
      <w:r w:rsidR="002C6666">
        <w:t>P</w:t>
      </w:r>
      <w:r>
        <w:t>olicies in mental health hospitals may also reduce fire risk.</w:t>
      </w:r>
    </w:p>
    <w:bookmarkEnd w:id="4"/>
    <w:p w14:paraId="22768A37" w14:textId="058A9679" w:rsidR="000D3F0E" w:rsidRPr="00310633" w:rsidRDefault="000D3F0E" w:rsidP="00310633">
      <w:pPr>
        <w:widowControl w:val="0"/>
        <w:autoSpaceDE w:val="0"/>
        <w:autoSpaceDN w:val="0"/>
        <w:spacing w:after="0" w:line="276" w:lineRule="auto"/>
        <w:ind w:left="1080"/>
        <w:rPr>
          <w:lang w:val="en-US"/>
        </w:rPr>
      </w:pPr>
      <w:r>
        <w:rPr>
          <w:b/>
          <w:bCs/>
          <w:color w:val="000000" w:themeColor="text1"/>
        </w:rPr>
        <w:br/>
      </w:r>
    </w:p>
    <w:p w14:paraId="34148BEE" w14:textId="67C756C3" w:rsidR="000D3F0E" w:rsidRPr="000D3F0E" w:rsidRDefault="000D3F0E" w:rsidP="000D3F0E">
      <w:pPr>
        <w:widowControl w:val="0"/>
        <w:autoSpaceDE w:val="0"/>
        <w:autoSpaceDN w:val="0"/>
        <w:spacing w:after="0" w:line="276" w:lineRule="auto"/>
        <w:rPr>
          <w:sz w:val="28"/>
          <w:szCs w:val="28"/>
        </w:rPr>
      </w:pPr>
      <w:r w:rsidRPr="000D3F0E">
        <w:rPr>
          <w:b/>
          <w:bCs/>
          <w:sz w:val="28"/>
          <w:szCs w:val="28"/>
        </w:rPr>
        <w:t xml:space="preserve">3.  </w:t>
      </w:r>
      <w:r w:rsidR="00310633">
        <w:rPr>
          <w:b/>
          <w:bCs/>
          <w:sz w:val="28"/>
          <w:szCs w:val="28"/>
        </w:rPr>
        <w:t>PURPOSE</w:t>
      </w:r>
      <w:r w:rsidRPr="000D3F0E">
        <w:rPr>
          <w:b/>
          <w:bCs/>
          <w:sz w:val="28"/>
          <w:szCs w:val="28"/>
        </w:rPr>
        <w:t> </w:t>
      </w:r>
      <w:r w:rsidRPr="000D3F0E">
        <w:rPr>
          <w:sz w:val="28"/>
          <w:szCs w:val="28"/>
        </w:rPr>
        <w:t> </w:t>
      </w:r>
    </w:p>
    <w:p w14:paraId="40726C4E" w14:textId="15F84BEF" w:rsidR="00BF17C1" w:rsidRPr="00310633" w:rsidRDefault="000D3F0E" w:rsidP="00310633">
      <w:pPr>
        <w:widowControl w:val="0"/>
        <w:autoSpaceDE w:val="0"/>
        <w:autoSpaceDN w:val="0"/>
        <w:spacing w:after="0" w:line="276" w:lineRule="auto"/>
      </w:pPr>
      <w:r>
        <w:rPr>
          <w:b/>
          <w:bCs/>
          <w:color w:val="246AB4"/>
        </w:rPr>
        <w:t>3</w:t>
      </w:r>
      <w:r w:rsidRPr="000D3F0E">
        <w:rPr>
          <w:b/>
          <w:bCs/>
          <w:color w:val="246AB4"/>
        </w:rPr>
        <w:t>.</w:t>
      </w:r>
      <w:r>
        <w:rPr>
          <w:b/>
          <w:bCs/>
          <w:color w:val="246AB4"/>
        </w:rPr>
        <w:t>1</w:t>
      </w:r>
      <w:r w:rsidR="00310633">
        <w:t xml:space="preserve"> To protect every patient, staff member, </w:t>
      </w:r>
      <w:r w:rsidR="002C6666">
        <w:t>visitor,</w:t>
      </w:r>
      <w:r w:rsidR="00310633">
        <w:t xml:space="preserve"> and unborn child from the dangers of being exposed to tobacco smoke, by delivering a tobacco smokefree hospital </w:t>
      </w:r>
      <w:r w:rsidR="002C6666">
        <w:t>site.</w:t>
      </w:r>
    </w:p>
    <w:p w14:paraId="467654B2" w14:textId="28D282BC" w:rsidR="00310633" w:rsidRDefault="00310633" w:rsidP="00623A81">
      <w:pPr>
        <w:pStyle w:val="ListParagraph"/>
        <w:widowControl w:val="0"/>
        <w:numPr>
          <w:ilvl w:val="0"/>
          <w:numId w:val="3"/>
        </w:numPr>
        <w:autoSpaceDE w:val="0"/>
        <w:autoSpaceDN w:val="0"/>
        <w:spacing w:before="240" w:after="0" w:line="240" w:lineRule="auto"/>
      </w:pPr>
      <w:r>
        <w:t xml:space="preserve">To support any person that smokes to be tobacco-free whilst on the hospital site and hopefully beyond. </w:t>
      </w:r>
      <w:r w:rsidR="004E6224">
        <w:br/>
      </w:r>
    </w:p>
    <w:p w14:paraId="26D022F4" w14:textId="2EEE2E3B" w:rsidR="00310633" w:rsidRDefault="00310633" w:rsidP="00623A81">
      <w:pPr>
        <w:pStyle w:val="ListParagraph"/>
        <w:widowControl w:val="0"/>
        <w:numPr>
          <w:ilvl w:val="0"/>
          <w:numId w:val="3"/>
        </w:numPr>
        <w:autoSpaceDE w:val="0"/>
        <w:autoSpaceDN w:val="0"/>
        <w:spacing w:before="240" w:after="0" w:line="240" w:lineRule="auto"/>
      </w:pPr>
      <w:r>
        <w:t xml:space="preserve">To ensure people that smoke have comprehensive access to the broad range of evidenced-based interventions to stop smoking whilst on the hospital site.  </w:t>
      </w:r>
      <w:r w:rsidR="004E6224">
        <w:br/>
      </w:r>
    </w:p>
    <w:p w14:paraId="5131216B" w14:textId="49A065D6" w:rsidR="00310633" w:rsidRDefault="00310633" w:rsidP="00623A81">
      <w:pPr>
        <w:pStyle w:val="ListParagraph"/>
        <w:widowControl w:val="0"/>
        <w:numPr>
          <w:ilvl w:val="0"/>
          <w:numId w:val="3"/>
        </w:numPr>
        <w:autoSpaceDE w:val="0"/>
        <w:autoSpaceDN w:val="0"/>
        <w:spacing w:before="240" w:after="0" w:line="240" w:lineRule="auto"/>
      </w:pPr>
      <w:r>
        <w:t xml:space="preserve">To encourage and empower our workforce to be positive role models to promote a smoke free environment, and to signpost patients, </w:t>
      </w:r>
      <w:r w:rsidR="002C6666">
        <w:t>visitors,</w:t>
      </w:r>
      <w:r>
        <w:t xml:space="preserve"> and staff to the services available on the hospital site</w:t>
      </w:r>
      <w:r w:rsidR="002C6666">
        <w:t xml:space="preserve">. </w:t>
      </w:r>
      <w:r w:rsidR="004E6224">
        <w:br/>
      </w:r>
    </w:p>
    <w:p w14:paraId="61338585" w14:textId="7185CFCF" w:rsidR="00310633" w:rsidRDefault="00310633" w:rsidP="00623A81">
      <w:pPr>
        <w:pStyle w:val="ListParagraph"/>
        <w:widowControl w:val="0"/>
        <w:numPr>
          <w:ilvl w:val="0"/>
          <w:numId w:val="3"/>
        </w:numPr>
        <w:autoSpaceDE w:val="0"/>
        <w:autoSpaceDN w:val="0"/>
        <w:spacing w:before="240" w:after="0" w:line="240" w:lineRule="auto"/>
      </w:pPr>
      <w:r>
        <w:t>To lead by example as a model NHS health care provider</w:t>
      </w:r>
      <w:r w:rsidR="002C6666">
        <w:t>.</w:t>
      </w:r>
      <w:r>
        <w:t xml:space="preserve">  </w:t>
      </w:r>
      <w:r w:rsidR="004E6224">
        <w:br/>
      </w:r>
    </w:p>
    <w:p w14:paraId="6E82C953" w14:textId="4F89F3D3" w:rsidR="00310633" w:rsidRDefault="00310633" w:rsidP="00623A81">
      <w:pPr>
        <w:pStyle w:val="ListParagraph"/>
        <w:widowControl w:val="0"/>
        <w:numPr>
          <w:ilvl w:val="0"/>
          <w:numId w:val="3"/>
        </w:numPr>
        <w:autoSpaceDE w:val="0"/>
        <w:autoSpaceDN w:val="0"/>
        <w:spacing w:before="240" w:after="0" w:line="240" w:lineRule="auto"/>
      </w:pPr>
      <w:r>
        <w:t xml:space="preserve">To maintain compliance with health and safety legislation in providing a smoke free environment. </w:t>
      </w:r>
      <w:r w:rsidR="004E6224">
        <w:br/>
      </w:r>
    </w:p>
    <w:p w14:paraId="7FC00742" w14:textId="14BCDBEE" w:rsidR="00310633" w:rsidRDefault="00310633" w:rsidP="00623A81">
      <w:pPr>
        <w:pStyle w:val="ListParagraph"/>
        <w:widowControl w:val="0"/>
        <w:numPr>
          <w:ilvl w:val="0"/>
          <w:numId w:val="3"/>
        </w:numPr>
        <w:autoSpaceDE w:val="0"/>
        <w:autoSpaceDN w:val="0"/>
        <w:spacing w:before="240" w:after="0" w:line="240" w:lineRule="auto"/>
      </w:pPr>
      <w:r>
        <w:t xml:space="preserve">Provide a smokefree environment and to support health and wellbeing for all.  </w:t>
      </w:r>
      <w:r w:rsidR="004E6224">
        <w:br/>
      </w:r>
    </w:p>
    <w:p w14:paraId="24EDA0B8" w14:textId="2C4E06CA" w:rsidR="00310633" w:rsidRDefault="00310633" w:rsidP="00623A81">
      <w:pPr>
        <w:pStyle w:val="ListParagraph"/>
        <w:widowControl w:val="0"/>
        <w:numPr>
          <w:ilvl w:val="0"/>
          <w:numId w:val="3"/>
        </w:numPr>
        <w:autoSpaceDE w:val="0"/>
        <w:autoSpaceDN w:val="0"/>
        <w:spacing w:before="240" w:after="0" w:line="240" w:lineRule="auto"/>
      </w:pPr>
      <w:r>
        <w:t xml:space="preserve">To comply with smokefree legislation.  </w:t>
      </w:r>
      <w:r w:rsidR="004E6224">
        <w:br/>
      </w:r>
    </w:p>
    <w:p w14:paraId="455D5515" w14:textId="296FA413" w:rsidR="00310633" w:rsidRDefault="00310633" w:rsidP="00623A81">
      <w:pPr>
        <w:pStyle w:val="ListParagraph"/>
        <w:widowControl w:val="0"/>
        <w:numPr>
          <w:ilvl w:val="0"/>
          <w:numId w:val="3"/>
        </w:numPr>
        <w:autoSpaceDE w:val="0"/>
        <w:autoSpaceDN w:val="0"/>
        <w:spacing w:before="240" w:after="0" w:line="240" w:lineRule="auto"/>
      </w:pPr>
      <w:r>
        <w:t xml:space="preserve">Ensure that all healthcare services are delivered in a completely smokefree environment.  </w:t>
      </w:r>
      <w:r w:rsidR="004E6224">
        <w:br/>
      </w:r>
    </w:p>
    <w:p w14:paraId="1B972D53" w14:textId="46A7FAE8" w:rsidR="00310633" w:rsidRDefault="00310633" w:rsidP="00623A81">
      <w:pPr>
        <w:pStyle w:val="ListParagraph"/>
        <w:widowControl w:val="0"/>
        <w:numPr>
          <w:ilvl w:val="0"/>
          <w:numId w:val="3"/>
        </w:numPr>
        <w:autoSpaceDE w:val="0"/>
        <w:autoSpaceDN w:val="0"/>
        <w:spacing w:before="240" w:after="0" w:line="240" w:lineRule="auto"/>
      </w:pPr>
      <w:r>
        <w:t>To protect community staff from exposure to second-hand smoke during home/residential visits.</w:t>
      </w:r>
      <w:r w:rsidR="004E6224">
        <w:br/>
      </w:r>
    </w:p>
    <w:p w14:paraId="0A01C008" w14:textId="35515F0A" w:rsidR="00310633" w:rsidRDefault="00310633" w:rsidP="00623A81">
      <w:pPr>
        <w:pStyle w:val="ListParagraph"/>
        <w:widowControl w:val="0"/>
        <w:numPr>
          <w:ilvl w:val="0"/>
          <w:numId w:val="3"/>
        </w:numPr>
        <w:autoSpaceDE w:val="0"/>
        <w:autoSpaceDN w:val="0"/>
        <w:spacing w:before="240" w:after="0" w:line="240" w:lineRule="auto"/>
      </w:pPr>
      <w:r>
        <w:t xml:space="preserve">Identify clear roles and responsibilities of staff.  </w:t>
      </w:r>
      <w:r w:rsidR="004E6224">
        <w:br/>
      </w:r>
    </w:p>
    <w:p w14:paraId="652F71FD" w14:textId="0DB7C46C" w:rsidR="00310633" w:rsidRDefault="00310633" w:rsidP="00623A81">
      <w:pPr>
        <w:pStyle w:val="ListParagraph"/>
        <w:widowControl w:val="0"/>
        <w:numPr>
          <w:ilvl w:val="0"/>
          <w:numId w:val="3"/>
        </w:numPr>
        <w:autoSpaceDE w:val="0"/>
        <w:autoSpaceDN w:val="0"/>
        <w:spacing w:before="240" w:after="0" w:line="240" w:lineRule="auto"/>
      </w:pPr>
      <w:r>
        <w:t xml:space="preserve">Clarify the rights and expectations of patients and visitors.  </w:t>
      </w:r>
      <w:r w:rsidR="004E6224">
        <w:br/>
      </w:r>
    </w:p>
    <w:p w14:paraId="4EA085A4" w14:textId="5DF72924" w:rsidR="00310633" w:rsidRDefault="00310633" w:rsidP="00623A81">
      <w:pPr>
        <w:pStyle w:val="ListParagraph"/>
        <w:widowControl w:val="0"/>
        <w:numPr>
          <w:ilvl w:val="0"/>
          <w:numId w:val="3"/>
        </w:numPr>
        <w:autoSpaceDE w:val="0"/>
        <w:autoSpaceDN w:val="0"/>
        <w:spacing w:before="240" w:after="0" w:line="240" w:lineRule="auto"/>
      </w:pPr>
      <w:r>
        <w:t xml:space="preserve">Identify the support available for patient and staff to quit or abstain.   </w:t>
      </w:r>
      <w:r w:rsidR="004E6224">
        <w:br/>
      </w:r>
    </w:p>
    <w:p w14:paraId="019DE3B5" w14:textId="453F5332" w:rsidR="00310633" w:rsidRDefault="00310633" w:rsidP="00623A81">
      <w:pPr>
        <w:pStyle w:val="ListParagraph"/>
        <w:widowControl w:val="0"/>
        <w:numPr>
          <w:ilvl w:val="0"/>
          <w:numId w:val="3"/>
        </w:numPr>
        <w:autoSpaceDE w:val="0"/>
        <w:autoSpaceDN w:val="0"/>
        <w:spacing w:before="240" w:after="0" w:line="360" w:lineRule="auto"/>
      </w:pPr>
      <w:r>
        <w:t xml:space="preserve">Embed care planning that supports smoking cessation.  </w:t>
      </w:r>
    </w:p>
    <w:p w14:paraId="14A148C8" w14:textId="1242BA69" w:rsidR="00310633" w:rsidRDefault="00310633" w:rsidP="00623A81">
      <w:pPr>
        <w:pStyle w:val="ListParagraph"/>
        <w:widowControl w:val="0"/>
        <w:numPr>
          <w:ilvl w:val="0"/>
          <w:numId w:val="3"/>
        </w:numPr>
        <w:autoSpaceDE w:val="0"/>
        <w:autoSpaceDN w:val="0"/>
        <w:spacing w:before="240" w:after="0" w:line="240" w:lineRule="auto"/>
      </w:pPr>
      <w:r>
        <w:t>To aid the mitigation of unwanted fire or smoking related environmental</w:t>
      </w:r>
      <w:r w:rsidR="002C6666">
        <w:t xml:space="preserve">. </w:t>
      </w:r>
      <w:r>
        <w:t xml:space="preserve">events.   </w:t>
      </w:r>
      <w:r w:rsidR="004E6224">
        <w:br/>
      </w:r>
    </w:p>
    <w:p w14:paraId="78252EFD" w14:textId="0ECE09BC" w:rsidR="002F2917" w:rsidRDefault="00310633" w:rsidP="00623A81">
      <w:pPr>
        <w:pStyle w:val="ListParagraph"/>
        <w:widowControl w:val="0"/>
        <w:numPr>
          <w:ilvl w:val="0"/>
          <w:numId w:val="3"/>
        </w:numPr>
        <w:autoSpaceDE w:val="0"/>
        <w:autoSpaceDN w:val="0"/>
        <w:spacing w:before="240" w:after="0" w:line="240" w:lineRule="auto"/>
      </w:pPr>
      <w:r>
        <w:t>Provide guidance of the management of any breac</w:t>
      </w:r>
      <w:r w:rsidR="004E6224">
        <w:t>h</w:t>
      </w:r>
      <w:r w:rsidR="002C6666">
        <w:t xml:space="preserve">. </w:t>
      </w:r>
    </w:p>
    <w:p w14:paraId="3AE57997" w14:textId="77777777" w:rsidR="002C6666" w:rsidRDefault="002C6666" w:rsidP="004E6224">
      <w:pPr>
        <w:widowControl w:val="0"/>
        <w:autoSpaceDE w:val="0"/>
        <w:autoSpaceDN w:val="0"/>
        <w:spacing w:before="240" w:after="0" w:line="240" w:lineRule="auto"/>
      </w:pPr>
    </w:p>
    <w:p w14:paraId="5031FF9F" w14:textId="601AC8C8" w:rsidR="004E6224" w:rsidRPr="00B405F7" w:rsidRDefault="004E6224" w:rsidP="004E6224">
      <w:pPr>
        <w:rPr>
          <w:b/>
          <w:bCs/>
          <w:sz w:val="28"/>
          <w:szCs w:val="28"/>
        </w:rPr>
      </w:pPr>
      <w:r>
        <w:rPr>
          <w:b/>
          <w:bCs/>
          <w:sz w:val="28"/>
          <w:szCs w:val="28"/>
        </w:rPr>
        <w:t>4</w:t>
      </w:r>
      <w:r w:rsidRPr="00B405F7">
        <w:rPr>
          <w:b/>
          <w:bCs/>
          <w:sz w:val="28"/>
          <w:szCs w:val="28"/>
        </w:rPr>
        <w:t>. </w:t>
      </w:r>
      <w:r w:rsidR="002C6666">
        <w:rPr>
          <w:b/>
          <w:bCs/>
          <w:sz w:val="28"/>
          <w:szCs w:val="28"/>
        </w:rPr>
        <w:t xml:space="preserve">Values and Behaviours </w:t>
      </w:r>
    </w:p>
    <w:p w14:paraId="55A36DCF" w14:textId="48E4FC29" w:rsidR="004E6224" w:rsidRPr="00A97E16" w:rsidRDefault="004E6224" w:rsidP="004E6224">
      <w:r>
        <w:rPr>
          <w:b/>
          <w:bCs/>
          <w:color w:val="246AB4"/>
        </w:rPr>
        <w:t>4</w:t>
      </w:r>
      <w:r w:rsidRPr="00B405F7">
        <w:rPr>
          <w:b/>
          <w:bCs/>
          <w:color w:val="246AB4"/>
        </w:rPr>
        <w:t>.1</w:t>
      </w:r>
      <w:r w:rsidRPr="00B405F7">
        <w:rPr>
          <w:color w:val="246AB4"/>
        </w:rPr>
        <w:t xml:space="preserve"> </w:t>
      </w:r>
      <w:r>
        <w:t>We have agreed our organisational Values and Behaviours, making it clear the behaviours that each of us need to display to ensure a high</w:t>
      </w:r>
      <w:r w:rsidR="002C6666">
        <w:t>-</w:t>
      </w:r>
      <w:r>
        <w:t>quality and compassionate culture that is required for delivering excellent standards of care. We are committed to creating a harmonious working environment and maintaining good working relationships. This means a working environment in which you can freely speak to your manager about a problem you are facing relating to your employment. This is an important part of ensuring that as an organisation we are living the Trust’s values.</w:t>
      </w:r>
      <w:r>
        <w:br/>
      </w:r>
      <w:bookmarkStart w:id="5" w:name="_Ref160477639"/>
      <w:bookmarkStart w:id="6" w:name="_Ref160477655"/>
      <w:bookmarkStart w:id="7" w:name="_Toc161840040"/>
      <w:r w:rsidRPr="00A97E16">
        <w:t>  </w:t>
      </w:r>
      <w:r>
        <w:br/>
      </w:r>
    </w:p>
    <w:p w14:paraId="79B8812D" w14:textId="7FE3CAEA" w:rsidR="004E6224" w:rsidRPr="00310633" w:rsidRDefault="004E6224" w:rsidP="004E6224">
      <w:pPr>
        <w:rPr>
          <w:b/>
          <w:bCs/>
          <w:sz w:val="28"/>
          <w:szCs w:val="28"/>
        </w:rPr>
      </w:pPr>
      <w:r w:rsidRPr="00310633">
        <w:rPr>
          <w:b/>
          <w:bCs/>
          <w:sz w:val="28"/>
          <w:szCs w:val="28"/>
        </w:rPr>
        <w:t>5.</w:t>
      </w:r>
      <w:r w:rsidRPr="00310633">
        <w:rPr>
          <w:sz w:val="28"/>
          <w:szCs w:val="28"/>
        </w:rPr>
        <w:t xml:space="preserve"> </w:t>
      </w:r>
      <w:r w:rsidR="002C6666">
        <w:rPr>
          <w:rStyle w:val="Strong"/>
          <w:sz w:val="28"/>
          <w:szCs w:val="28"/>
        </w:rPr>
        <w:t xml:space="preserve">Roles and Responsibilities </w:t>
      </w:r>
    </w:p>
    <w:p w14:paraId="36409987" w14:textId="215031E9" w:rsidR="004E6224" w:rsidRDefault="004E6224" w:rsidP="00623A81">
      <w:pPr>
        <w:pStyle w:val="ListParagraph"/>
        <w:numPr>
          <w:ilvl w:val="1"/>
          <w:numId w:val="5"/>
        </w:numPr>
      </w:pPr>
      <w:r w:rsidRPr="004E6224">
        <w:rPr>
          <w:b/>
          <w:bCs/>
        </w:rPr>
        <w:t xml:space="preserve">The Director of Estates </w:t>
      </w:r>
      <w:r w:rsidR="002C6666">
        <w:rPr>
          <w:b/>
          <w:bCs/>
        </w:rPr>
        <w:t>and</w:t>
      </w:r>
      <w:r w:rsidRPr="004E6224">
        <w:rPr>
          <w:b/>
          <w:bCs/>
        </w:rPr>
        <w:t xml:space="preserve"> Facilities is responsible for:</w:t>
      </w:r>
    </w:p>
    <w:p w14:paraId="515E07CB" w14:textId="28397FAF" w:rsidR="004E6224" w:rsidRPr="000F2B43" w:rsidRDefault="004E6224" w:rsidP="00623A81">
      <w:pPr>
        <w:pStyle w:val="ListParagraph"/>
        <w:widowControl w:val="0"/>
        <w:numPr>
          <w:ilvl w:val="0"/>
          <w:numId w:val="6"/>
        </w:numPr>
        <w:autoSpaceDE w:val="0"/>
        <w:autoSpaceDN w:val="0"/>
        <w:spacing w:after="0" w:line="240" w:lineRule="auto"/>
      </w:pPr>
      <w:r w:rsidRPr="00F11003">
        <w:t xml:space="preserve">The implementation of relevant aspects of this policy in their areas and amongst their staff including </w:t>
      </w:r>
      <w:r w:rsidR="002C6666">
        <w:t>Private Financial In</w:t>
      </w:r>
      <w:r w:rsidR="00720C1F">
        <w:t>itiative P</w:t>
      </w:r>
      <w:r w:rsidRPr="00F11003">
        <w:t>artners, Estates and Facilities contractors including:</w:t>
      </w:r>
      <w:r>
        <w:t xml:space="preserve"> </w:t>
      </w:r>
      <w:r>
        <w:br/>
      </w:r>
    </w:p>
    <w:p w14:paraId="4F2B9C88" w14:textId="6D61550D" w:rsidR="004E6224" w:rsidRPr="000F2B43" w:rsidRDefault="004E6224" w:rsidP="00623A81">
      <w:pPr>
        <w:pStyle w:val="ListParagraph"/>
        <w:widowControl w:val="0"/>
        <w:numPr>
          <w:ilvl w:val="0"/>
          <w:numId w:val="7"/>
        </w:numPr>
        <w:autoSpaceDE w:val="0"/>
        <w:autoSpaceDN w:val="0"/>
        <w:spacing w:after="0" w:line="240" w:lineRule="auto"/>
      </w:pPr>
      <w:r w:rsidRPr="000F2B43">
        <w:t xml:space="preserve">The removal of all smoking-related estate, including smoking shelters, </w:t>
      </w:r>
      <w:r w:rsidR="000F2B43" w:rsidRPr="000F2B43">
        <w:t>ashtrays,</w:t>
      </w:r>
      <w:r w:rsidRPr="000F2B43">
        <w:t xml:space="preserve"> and cigarette bins</w:t>
      </w:r>
      <w:r w:rsidR="00720C1F" w:rsidRPr="000F2B43">
        <w:t xml:space="preserve">. </w:t>
      </w:r>
      <w:r w:rsidRPr="000F2B43">
        <w:br/>
      </w:r>
    </w:p>
    <w:p w14:paraId="5720F7E1" w14:textId="28F0C1B3" w:rsidR="004E6224" w:rsidRPr="000F2B43" w:rsidRDefault="004E6224" w:rsidP="00623A81">
      <w:pPr>
        <w:pStyle w:val="ListParagraph"/>
        <w:widowControl w:val="0"/>
        <w:numPr>
          <w:ilvl w:val="0"/>
          <w:numId w:val="7"/>
        </w:numPr>
        <w:autoSpaceDE w:val="0"/>
        <w:autoSpaceDN w:val="0"/>
        <w:spacing w:after="0" w:line="240" w:lineRule="auto"/>
      </w:pPr>
      <w:r w:rsidRPr="000F2B43">
        <w:t xml:space="preserve">Ensuring that the internal and external environment of the Trust is kept clean and free of cigarette ends.  </w:t>
      </w:r>
      <w:r w:rsidRPr="000F2B43">
        <w:br/>
      </w:r>
    </w:p>
    <w:p w14:paraId="26D250DA" w14:textId="3743B93C" w:rsidR="004E6224" w:rsidRPr="000F2B43" w:rsidRDefault="004E6224" w:rsidP="00623A81">
      <w:pPr>
        <w:pStyle w:val="ListParagraph"/>
        <w:widowControl w:val="0"/>
        <w:numPr>
          <w:ilvl w:val="0"/>
          <w:numId w:val="7"/>
        </w:numPr>
        <w:autoSpaceDE w:val="0"/>
        <w:autoSpaceDN w:val="0"/>
        <w:spacing w:after="0" w:line="240" w:lineRule="auto"/>
      </w:pPr>
      <w:r w:rsidRPr="000F2B43">
        <w:t xml:space="preserve">Ensuring availability of vaping zones, including areas of cover for times of poor </w:t>
      </w:r>
      <w:proofErr w:type="gramStart"/>
      <w:r w:rsidRPr="000F2B43">
        <w:t>weather</w:t>
      </w:r>
      <w:proofErr w:type="gramEnd"/>
      <w:r w:rsidRPr="000F2B43">
        <w:t xml:space="preserve"> and ensuring that the boundaries of these are clearly marked. </w:t>
      </w:r>
      <w:r w:rsidRPr="000F2B43">
        <w:br/>
      </w:r>
    </w:p>
    <w:p w14:paraId="6D747410" w14:textId="1BE21CF4" w:rsidR="004E6224" w:rsidRPr="000F2B43" w:rsidRDefault="004E6224" w:rsidP="00623A81">
      <w:pPr>
        <w:pStyle w:val="ListParagraph"/>
        <w:widowControl w:val="0"/>
        <w:numPr>
          <w:ilvl w:val="0"/>
          <w:numId w:val="7"/>
        </w:numPr>
        <w:autoSpaceDE w:val="0"/>
        <w:autoSpaceDN w:val="0"/>
        <w:spacing w:after="0" w:line="240" w:lineRule="auto"/>
      </w:pPr>
      <w:r w:rsidRPr="000F2B43">
        <w:t>Displaying prominent smokefree information and no-smoking signage at every hospital entrance to every hospital building as well as displaying information and education on where people can vape</w:t>
      </w:r>
      <w:r w:rsidR="00720C1F" w:rsidRPr="000F2B43">
        <w:t xml:space="preserve">. </w:t>
      </w:r>
      <w:r w:rsidRPr="000F2B43">
        <w:br/>
      </w:r>
    </w:p>
    <w:p w14:paraId="279584D9" w14:textId="1992DA4D" w:rsidR="004E6224" w:rsidRPr="000F2B43" w:rsidRDefault="004E6224" w:rsidP="00623A81">
      <w:pPr>
        <w:pStyle w:val="ListParagraph"/>
        <w:widowControl w:val="0"/>
        <w:numPr>
          <w:ilvl w:val="0"/>
          <w:numId w:val="7"/>
        </w:numPr>
        <w:autoSpaceDE w:val="0"/>
        <w:autoSpaceDN w:val="0"/>
        <w:spacing w:after="0" w:line="240" w:lineRule="auto"/>
      </w:pPr>
      <w:r w:rsidRPr="000F2B43">
        <w:t xml:space="preserve">Providing clear information for the public and staff on vaping in the hospital’s external grounds. </w:t>
      </w:r>
      <w:r w:rsidRPr="000F2B43">
        <w:br/>
      </w:r>
    </w:p>
    <w:p w14:paraId="31CD7CA3" w14:textId="77777777" w:rsidR="004E6224" w:rsidRPr="000F2B43" w:rsidRDefault="004E6224" w:rsidP="00623A81">
      <w:pPr>
        <w:pStyle w:val="ListParagraph"/>
        <w:widowControl w:val="0"/>
        <w:numPr>
          <w:ilvl w:val="0"/>
          <w:numId w:val="7"/>
        </w:numPr>
        <w:autoSpaceDE w:val="0"/>
        <w:autoSpaceDN w:val="0"/>
        <w:spacing w:after="0" w:line="240" w:lineRule="auto"/>
        <w:contextualSpacing w:val="0"/>
      </w:pPr>
      <w:r w:rsidRPr="000F2B43">
        <w:t xml:space="preserve">Contributing to the implementation framework with security-led patrols of quit zones and hospital entrances. </w:t>
      </w:r>
    </w:p>
    <w:p w14:paraId="4029AB06" w14:textId="77777777" w:rsidR="004E6224" w:rsidRPr="000F2B43" w:rsidRDefault="004E6224" w:rsidP="004E6224">
      <w:pPr>
        <w:pStyle w:val="ListParagraph"/>
        <w:widowControl w:val="0"/>
        <w:autoSpaceDE w:val="0"/>
        <w:autoSpaceDN w:val="0"/>
        <w:spacing w:after="0" w:line="240" w:lineRule="auto"/>
        <w:ind w:left="1069"/>
      </w:pPr>
    </w:p>
    <w:p w14:paraId="2E16360D" w14:textId="77777777" w:rsidR="004E6224" w:rsidRPr="000F2B43" w:rsidRDefault="004E6224" w:rsidP="004E6224">
      <w:pPr>
        <w:ind w:firstLine="140"/>
      </w:pPr>
    </w:p>
    <w:bookmarkEnd w:id="5"/>
    <w:bookmarkEnd w:id="6"/>
    <w:bookmarkEnd w:id="7"/>
    <w:p w14:paraId="7658E783" w14:textId="25245390" w:rsidR="004E6224" w:rsidRPr="004E6224" w:rsidRDefault="004E6224" w:rsidP="004E6224">
      <w:pPr>
        <w:widowControl w:val="0"/>
        <w:autoSpaceDE w:val="0"/>
        <w:autoSpaceDN w:val="0"/>
        <w:spacing w:before="240" w:after="0" w:line="240" w:lineRule="auto"/>
        <w:sectPr w:rsidR="004E6224" w:rsidRPr="004E6224" w:rsidSect="00AA689D">
          <w:headerReference w:type="default" r:id="rId11"/>
          <w:footerReference w:type="default" r:id="rId12"/>
          <w:headerReference w:type="first" r:id="rId13"/>
          <w:footerReference w:type="first" r:id="rId14"/>
          <w:type w:val="continuous"/>
          <w:pgSz w:w="11906" w:h="16838"/>
          <w:pgMar w:top="1440" w:right="1440" w:bottom="1440" w:left="1440" w:header="708" w:footer="708" w:gutter="0"/>
          <w:cols w:space="708"/>
          <w:docGrid w:linePitch="360"/>
        </w:sectPr>
      </w:pPr>
    </w:p>
    <w:p w14:paraId="78983DD5" w14:textId="7309AFE7" w:rsidR="00B405F7" w:rsidRDefault="00FF5351" w:rsidP="00D8697B">
      <w:pPr>
        <w:rPr>
          <w:u w:val="single"/>
        </w:rPr>
      </w:pPr>
      <w:r>
        <w:rPr>
          <w:u w:val="single"/>
        </w:rPr>
        <w:lastRenderedPageBreak/>
        <w:br/>
      </w:r>
    </w:p>
    <w:p w14:paraId="3AB40339" w14:textId="59C59B43" w:rsidR="00B405F7" w:rsidRDefault="004E6224" w:rsidP="00D8697B">
      <w:pPr>
        <w:rPr>
          <w:u w:val="single"/>
        </w:rPr>
      </w:pPr>
      <w:r w:rsidRPr="004E6224">
        <w:rPr>
          <w:b/>
          <w:bCs/>
          <w:color w:val="006AB5"/>
        </w:rPr>
        <w:t xml:space="preserve">5.2 </w:t>
      </w:r>
      <w:r w:rsidRPr="004E6224">
        <w:rPr>
          <w:b/>
          <w:bCs/>
        </w:rPr>
        <w:t>Hospital Chief Executive and Corporate Directors are responsible for:</w:t>
      </w:r>
    </w:p>
    <w:p w14:paraId="17F133C9" w14:textId="1F74DB63" w:rsidR="004E6224" w:rsidRDefault="004E6224" w:rsidP="00720C1F">
      <w:pPr>
        <w:widowControl w:val="0"/>
        <w:autoSpaceDE w:val="0"/>
        <w:autoSpaceDN w:val="0"/>
        <w:spacing w:after="0" w:line="240" w:lineRule="auto"/>
      </w:pPr>
      <w:r>
        <w:t xml:space="preserve">Implementation of this policy in their areas and amongst their staff including: </w:t>
      </w:r>
      <w:r>
        <w:br/>
      </w:r>
    </w:p>
    <w:p w14:paraId="403B764F" w14:textId="6F997123" w:rsidR="004E6224" w:rsidRDefault="004E6224" w:rsidP="00623A81">
      <w:pPr>
        <w:pStyle w:val="ListParagraph"/>
        <w:widowControl w:val="0"/>
        <w:numPr>
          <w:ilvl w:val="0"/>
          <w:numId w:val="8"/>
        </w:numPr>
        <w:autoSpaceDE w:val="0"/>
        <w:autoSpaceDN w:val="0"/>
        <w:spacing w:after="0" w:line="240" w:lineRule="auto"/>
        <w:contextualSpacing w:val="0"/>
      </w:pPr>
      <w:r>
        <w:t xml:space="preserve">Supporting the uptake of staff training in providing advice, support, </w:t>
      </w:r>
      <w:r w:rsidR="00720C1F">
        <w:t>treatment,</w:t>
      </w:r>
      <w:r>
        <w:t xml:space="preserve"> and onward referral to people that smoke</w:t>
      </w:r>
      <w:r w:rsidR="00720C1F">
        <w:t>.</w:t>
      </w:r>
      <w:r>
        <w:t xml:space="preserve"> </w:t>
      </w:r>
      <w:r>
        <w:br/>
      </w:r>
    </w:p>
    <w:p w14:paraId="7D490751" w14:textId="5CA08B7B" w:rsidR="004E6224" w:rsidRDefault="004E6224" w:rsidP="00623A81">
      <w:pPr>
        <w:pStyle w:val="ListParagraph"/>
        <w:widowControl w:val="0"/>
        <w:numPr>
          <w:ilvl w:val="0"/>
          <w:numId w:val="8"/>
        </w:numPr>
        <w:autoSpaceDE w:val="0"/>
        <w:autoSpaceDN w:val="0"/>
        <w:spacing w:after="0" w:line="240" w:lineRule="auto"/>
        <w:contextualSpacing w:val="0"/>
      </w:pPr>
      <w:r>
        <w:t>Supporting the implementation, dissemination and uptake of stop smoking interventions for NHS staff members that smoke</w:t>
      </w:r>
      <w:r w:rsidR="00720C1F">
        <w:t xml:space="preserve">. </w:t>
      </w:r>
      <w:r>
        <w:t xml:space="preserve"> </w:t>
      </w:r>
      <w:r>
        <w:br/>
      </w:r>
    </w:p>
    <w:p w14:paraId="75AAACFA" w14:textId="196A1D99" w:rsidR="004E6224" w:rsidRDefault="004E6224" w:rsidP="00623A81">
      <w:pPr>
        <w:pStyle w:val="ListParagraph"/>
        <w:widowControl w:val="0"/>
        <w:numPr>
          <w:ilvl w:val="0"/>
          <w:numId w:val="8"/>
        </w:numPr>
        <w:autoSpaceDE w:val="0"/>
        <w:autoSpaceDN w:val="0"/>
        <w:spacing w:after="0" w:line="240" w:lineRule="auto"/>
        <w:contextualSpacing w:val="0"/>
      </w:pPr>
      <w:r>
        <w:t>Supporting the development and delivery of a dedicated education and awareness programme on tobacco, smok</w:t>
      </w:r>
      <w:r w:rsidR="00720C1F">
        <w:t>e</w:t>
      </w:r>
      <w:r>
        <w:t xml:space="preserve">free sites and vaping to ensure patients, </w:t>
      </w:r>
      <w:r w:rsidR="00720C1F">
        <w:t>visitors,</w:t>
      </w:r>
      <w:r>
        <w:t xml:space="preserve"> and staff and aware of the vaping friendly policy and the evidence on which this is based.</w:t>
      </w:r>
    </w:p>
    <w:p w14:paraId="2453741B" w14:textId="258D779E" w:rsidR="004E6224" w:rsidRDefault="004E6224" w:rsidP="00D8697B">
      <w:pPr>
        <w:rPr>
          <w:color w:val="FF0000"/>
        </w:rPr>
      </w:pPr>
      <w:r>
        <w:rPr>
          <w:color w:val="FF0000"/>
        </w:rPr>
        <w:br/>
      </w:r>
    </w:p>
    <w:p w14:paraId="1BFBCA52" w14:textId="5505657F" w:rsidR="004E6224" w:rsidRDefault="004E6224" w:rsidP="004E6224">
      <w:pPr>
        <w:rPr>
          <w:u w:val="single"/>
        </w:rPr>
      </w:pPr>
      <w:r w:rsidRPr="004E6224">
        <w:rPr>
          <w:b/>
          <w:bCs/>
          <w:color w:val="006AB5"/>
        </w:rPr>
        <w:t>5.</w:t>
      </w:r>
      <w:r>
        <w:rPr>
          <w:b/>
          <w:bCs/>
          <w:color w:val="006AB5"/>
        </w:rPr>
        <w:t>3</w:t>
      </w:r>
      <w:r w:rsidRPr="004E6224">
        <w:rPr>
          <w:b/>
          <w:bCs/>
          <w:color w:val="006AB5"/>
        </w:rPr>
        <w:t xml:space="preserve"> </w:t>
      </w:r>
      <w:r w:rsidRPr="004E6224">
        <w:rPr>
          <w:b/>
          <w:bCs/>
        </w:rPr>
        <w:t>Line Managers must:</w:t>
      </w:r>
    </w:p>
    <w:p w14:paraId="603D243B" w14:textId="0B93B556" w:rsidR="004E6224" w:rsidRDefault="004E6224" w:rsidP="00623A81">
      <w:pPr>
        <w:pStyle w:val="ListParagraph"/>
        <w:widowControl w:val="0"/>
        <w:numPr>
          <w:ilvl w:val="0"/>
          <w:numId w:val="9"/>
        </w:numPr>
        <w:autoSpaceDE w:val="0"/>
        <w:autoSpaceDN w:val="0"/>
        <w:spacing w:after="0" w:line="240" w:lineRule="auto"/>
        <w:contextualSpacing w:val="0"/>
      </w:pPr>
      <w:r>
        <w:t>Comply with and implement this policy within their area of responsibility</w:t>
      </w:r>
      <w:r w:rsidR="00720C1F">
        <w:t xml:space="preserve">. </w:t>
      </w:r>
      <w:r>
        <w:br/>
      </w:r>
    </w:p>
    <w:p w14:paraId="3BA2AB48" w14:textId="16E325A0" w:rsidR="004E6224" w:rsidRDefault="004E6224" w:rsidP="00623A81">
      <w:pPr>
        <w:pStyle w:val="ListParagraph"/>
        <w:widowControl w:val="0"/>
        <w:numPr>
          <w:ilvl w:val="0"/>
          <w:numId w:val="9"/>
        </w:numPr>
        <w:autoSpaceDE w:val="0"/>
        <w:autoSpaceDN w:val="0"/>
        <w:spacing w:after="0" w:line="240" w:lineRule="auto"/>
        <w:contextualSpacing w:val="0"/>
      </w:pPr>
      <w:r>
        <w:t xml:space="preserve">Support the uptake of staff training in providing advice, support, </w:t>
      </w:r>
      <w:r w:rsidR="00720C1F">
        <w:t>treatment,</w:t>
      </w:r>
      <w:r>
        <w:t xml:space="preserve"> and onward referral to people that smoke</w:t>
      </w:r>
      <w:r w:rsidR="00720C1F">
        <w:t>.</w:t>
      </w:r>
      <w:r>
        <w:br/>
      </w:r>
    </w:p>
    <w:p w14:paraId="732F369C" w14:textId="4EAEA899" w:rsidR="004E6224" w:rsidRDefault="004E6224" w:rsidP="00623A81">
      <w:pPr>
        <w:pStyle w:val="ListParagraph"/>
        <w:widowControl w:val="0"/>
        <w:numPr>
          <w:ilvl w:val="0"/>
          <w:numId w:val="9"/>
        </w:numPr>
        <w:autoSpaceDE w:val="0"/>
        <w:autoSpaceDN w:val="0"/>
        <w:spacing w:after="0" w:line="240" w:lineRule="auto"/>
        <w:contextualSpacing w:val="0"/>
      </w:pPr>
      <w:r>
        <w:t>Support the implementation, dissemination and uptake of stop smoking interventions for NHS staff members that smoke</w:t>
      </w:r>
      <w:r w:rsidR="00720C1F">
        <w:t xml:space="preserve">. </w:t>
      </w:r>
      <w:r>
        <w:br/>
      </w:r>
    </w:p>
    <w:p w14:paraId="754EF940" w14:textId="1D86E4B4" w:rsidR="004E6224" w:rsidRDefault="004E6224" w:rsidP="00623A81">
      <w:pPr>
        <w:pStyle w:val="ListParagraph"/>
        <w:widowControl w:val="0"/>
        <w:numPr>
          <w:ilvl w:val="0"/>
          <w:numId w:val="9"/>
        </w:numPr>
        <w:autoSpaceDE w:val="0"/>
        <w:autoSpaceDN w:val="0"/>
        <w:spacing w:after="0" w:line="240" w:lineRule="auto"/>
        <w:contextualSpacing w:val="0"/>
      </w:pPr>
      <w:r>
        <w:t>Ensure staff are aware of this policy and how it is applicable to patients and visitors</w:t>
      </w:r>
      <w:r w:rsidR="00720C1F">
        <w:t>.</w:t>
      </w:r>
      <w:r>
        <w:t xml:space="preserve">  </w:t>
      </w:r>
    </w:p>
    <w:p w14:paraId="71BD12BE" w14:textId="77777777" w:rsidR="004E6224" w:rsidRDefault="004E6224" w:rsidP="004E6224">
      <w:pPr>
        <w:pStyle w:val="ListParagraph"/>
        <w:rPr>
          <w:ins w:id="8" w:author="HANCOCK, Mandy (MANCHESTER UNIVERSITY NHS FOUNDATION TRUST)" w:date="2024-07-24T15:34:00Z"/>
        </w:rPr>
      </w:pPr>
    </w:p>
    <w:p w14:paraId="7D850505" w14:textId="3F819D9F" w:rsidR="004E6224" w:rsidRDefault="004E6224" w:rsidP="00623A81">
      <w:pPr>
        <w:pStyle w:val="ListParagraph"/>
        <w:widowControl w:val="0"/>
        <w:numPr>
          <w:ilvl w:val="0"/>
          <w:numId w:val="9"/>
        </w:numPr>
        <w:autoSpaceDE w:val="0"/>
        <w:autoSpaceDN w:val="0"/>
        <w:spacing w:after="0" w:line="240" w:lineRule="auto"/>
        <w:contextualSpacing w:val="0"/>
      </w:pPr>
      <w:r>
        <w:t>Take appropriate steps to prevent or minimise any risks associated with staff exposure to second</w:t>
      </w:r>
      <w:r w:rsidR="00720C1F">
        <w:t>-</w:t>
      </w:r>
      <w:r>
        <w:t>hand smoke during home/residential visits.</w:t>
      </w:r>
    </w:p>
    <w:p w14:paraId="731E96B6" w14:textId="77777777" w:rsidR="004E6224" w:rsidRDefault="004E6224" w:rsidP="004E6224">
      <w:pPr>
        <w:pStyle w:val="ListParagraph"/>
      </w:pPr>
    </w:p>
    <w:p w14:paraId="7788B4BB" w14:textId="77777777" w:rsidR="004E6224" w:rsidRDefault="004E6224" w:rsidP="00623A81">
      <w:pPr>
        <w:pStyle w:val="ListParagraph"/>
        <w:widowControl w:val="0"/>
        <w:numPr>
          <w:ilvl w:val="0"/>
          <w:numId w:val="9"/>
        </w:numPr>
        <w:autoSpaceDE w:val="0"/>
        <w:autoSpaceDN w:val="0"/>
        <w:spacing w:after="0" w:line="240" w:lineRule="auto"/>
        <w:contextualSpacing w:val="0"/>
      </w:pPr>
      <w:r>
        <w:t>Review smoking status of staff on return from sickness and encourage specialist support and treatment for tobacco dependence to support employee health and wellbeing.</w:t>
      </w:r>
    </w:p>
    <w:p w14:paraId="2619ACA5" w14:textId="55AE17B8" w:rsidR="004E6224" w:rsidRDefault="004E6224" w:rsidP="004E6224">
      <w:pPr>
        <w:rPr>
          <w:u w:val="single"/>
        </w:rPr>
      </w:pPr>
      <w:r>
        <w:rPr>
          <w:color w:val="FF0000"/>
        </w:rPr>
        <w:br/>
      </w:r>
      <w:r>
        <w:rPr>
          <w:color w:val="FF0000"/>
        </w:rPr>
        <w:br/>
      </w:r>
      <w:r>
        <w:rPr>
          <w:color w:val="FF0000"/>
        </w:rPr>
        <w:br/>
      </w:r>
      <w:r>
        <w:rPr>
          <w:color w:val="FF0000"/>
        </w:rPr>
        <w:br/>
      </w:r>
      <w:r>
        <w:rPr>
          <w:color w:val="FF0000"/>
        </w:rPr>
        <w:br/>
      </w:r>
      <w:r>
        <w:rPr>
          <w:color w:val="FF0000"/>
        </w:rPr>
        <w:br/>
      </w:r>
      <w:r>
        <w:rPr>
          <w:color w:val="FF0000"/>
        </w:rPr>
        <w:br/>
      </w:r>
      <w:r>
        <w:rPr>
          <w:color w:val="FF0000"/>
        </w:rPr>
        <w:br/>
      </w:r>
      <w:r>
        <w:rPr>
          <w:color w:val="FF0000"/>
        </w:rPr>
        <w:br/>
      </w:r>
      <w:r>
        <w:rPr>
          <w:color w:val="FF0000"/>
        </w:rPr>
        <w:lastRenderedPageBreak/>
        <w:br/>
      </w:r>
      <w:r w:rsidR="00FF5351">
        <w:rPr>
          <w:color w:val="FF0000"/>
        </w:rPr>
        <w:br/>
      </w:r>
      <w:r>
        <w:rPr>
          <w:color w:val="FF0000"/>
        </w:rPr>
        <w:br/>
      </w:r>
      <w:r w:rsidRPr="004E6224">
        <w:rPr>
          <w:b/>
          <w:bCs/>
          <w:color w:val="006AB5"/>
        </w:rPr>
        <w:t>5.</w:t>
      </w:r>
      <w:r>
        <w:rPr>
          <w:b/>
          <w:bCs/>
          <w:color w:val="006AB5"/>
        </w:rPr>
        <w:t>4</w:t>
      </w:r>
      <w:r w:rsidRPr="004E6224">
        <w:rPr>
          <w:b/>
          <w:bCs/>
          <w:color w:val="006AB5"/>
        </w:rPr>
        <w:t xml:space="preserve"> </w:t>
      </w:r>
      <w:r w:rsidRPr="004E6224">
        <w:rPr>
          <w:b/>
          <w:bCs/>
        </w:rPr>
        <w:t>All Staff and Contractors:</w:t>
      </w:r>
    </w:p>
    <w:p w14:paraId="0EC92B87" w14:textId="62DA2647" w:rsidR="004E6224" w:rsidRDefault="004E6224" w:rsidP="00623A81">
      <w:pPr>
        <w:pStyle w:val="ListParagraph"/>
        <w:widowControl w:val="0"/>
        <w:numPr>
          <w:ilvl w:val="0"/>
          <w:numId w:val="13"/>
        </w:numPr>
        <w:autoSpaceDE w:val="0"/>
        <w:autoSpaceDN w:val="0"/>
        <w:spacing w:after="0" w:line="240" w:lineRule="auto"/>
        <w:contextualSpacing w:val="0"/>
      </w:pPr>
      <w:r>
        <w:t>All staff and contractors working on our premises are required to adhere to this Smoke</w:t>
      </w:r>
      <w:r w:rsidR="000F2B43">
        <w:t>f</w:t>
      </w:r>
      <w:r>
        <w:t xml:space="preserve">ree </w:t>
      </w:r>
      <w:r w:rsidR="000F2B43">
        <w:t>P</w:t>
      </w:r>
      <w:r>
        <w:t xml:space="preserve">olicy. They should be aware of the important part they play as NHS workers to promote a tobacco-free environment and community. </w:t>
      </w:r>
      <w:r>
        <w:br/>
      </w:r>
    </w:p>
    <w:p w14:paraId="0D7F0B9D" w14:textId="72FF64C0" w:rsidR="004E6224" w:rsidRDefault="004E6224" w:rsidP="00623A81">
      <w:pPr>
        <w:pStyle w:val="ListParagraph"/>
        <w:widowControl w:val="0"/>
        <w:numPr>
          <w:ilvl w:val="0"/>
          <w:numId w:val="13"/>
        </w:numPr>
        <w:autoSpaceDE w:val="0"/>
        <w:autoSpaceDN w:val="0"/>
        <w:spacing w:after="0" w:line="240" w:lineRule="auto"/>
        <w:contextualSpacing w:val="0"/>
      </w:pPr>
      <w:r>
        <w:t xml:space="preserve">NHS staff have a critical and proactive role to play in the help, support and treatment for people that smoke. </w:t>
      </w:r>
      <w:r>
        <w:br/>
      </w:r>
    </w:p>
    <w:p w14:paraId="5DED4B0B" w14:textId="6C57856A" w:rsidR="004E6224" w:rsidRDefault="004E6224" w:rsidP="00623A81">
      <w:pPr>
        <w:pStyle w:val="ListParagraph"/>
        <w:widowControl w:val="0"/>
        <w:numPr>
          <w:ilvl w:val="0"/>
          <w:numId w:val="13"/>
        </w:numPr>
        <w:autoSpaceDE w:val="0"/>
        <w:autoSpaceDN w:val="0"/>
        <w:spacing w:after="0" w:line="240" w:lineRule="auto"/>
        <w:contextualSpacing w:val="0"/>
      </w:pPr>
      <w:r>
        <w:t xml:space="preserve">Healthcare workers have a valued and trusted </w:t>
      </w:r>
      <w:r w:rsidR="00720C1F">
        <w:t>voice,</w:t>
      </w:r>
      <w:r>
        <w:t xml:space="preserve"> and their actions can be hugely impactful.  </w:t>
      </w:r>
    </w:p>
    <w:p w14:paraId="7364C9FF" w14:textId="77777777" w:rsidR="004E6224" w:rsidRDefault="004E6224" w:rsidP="004E6224"/>
    <w:p w14:paraId="0F7802AF" w14:textId="51C7DD98" w:rsidR="004E6224" w:rsidRDefault="004E6224" w:rsidP="004E6224">
      <w:r w:rsidRPr="004E6224">
        <w:rPr>
          <w:b/>
          <w:bCs/>
          <w:color w:val="006AB5"/>
        </w:rPr>
        <w:t>5.5</w:t>
      </w:r>
      <w:r w:rsidRPr="004E6224">
        <w:rPr>
          <w:color w:val="006AB5"/>
        </w:rPr>
        <w:t xml:space="preserve"> </w:t>
      </w:r>
      <w:r w:rsidRPr="004E6224">
        <w:rPr>
          <w:b/>
          <w:bCs/>
        </w:rPr>
        <w:t>NHS Staff and others working on this hospital site must not:</w:t>
      </w:r>
      <w:r>
        <w:t xml:space="preserve">  </w:t>
      </w:r>
    </w:p>
    <w:p w14:paraId="7E02D926" w14:textId="29376FA3" w:rsidR="004E6224" w:rsidRDefault="00720C1F" w:rsidP="00623A81">
      <w:pPr>
        <w:pStyle w:val="ListParagraph"/>
        <w:widowControl w:val="0"/>
        <w:numPr>
          <w:ilvl w:val="0"/>
          <w:numId w:val="12"/>
        </w:numPr>
        <w:autoSpaceDE w:val="0"/>
        <w:autoSpaceDN w:val="0"/>
        <w:spacing w:after="0" w:line="240" w:lineRule="auto"/>
        <w:contextualSpacing w:val="0"/>
      </w:pPr>
      <w:r>
        <w:t>S</w:t>
      </w:r>
      <w:r w:rsidR="004E6224">
        <w:t>moke during paid working hours</w:t>
      </w:r>
      <w:r>
        <w:t xml:space="preserve">. </w:t>
      </w:r>
      <w:r w:rsidR="004E6224">
        <w:br/>
      </w:r>
    </w:p>
    <w:p w14:paraId="25E689CF" w14:textId="1D332ADA" w:rsidR="004E6224" w:rsidRDefault="00720C1F" w:rsidP="00623A81">
      <w:pPr>
        <w:pStyle w:val="ListParagraph"/>
        <w:widowControl w:val="0"/>
        <w:numPr>
          <w:ilvl w:val="0"/>
          <w:numId w:val="12"/>
        </w:numPr>
        <w:autoSpaceDE w:val="0"/>
        <w:autoSpaceDN w:val="0"/>
        <w:spacing w:after="0" w:line="240" w:lineRule="auto"/>
        <w:contextualSpacing w:val="0"/>
      </w:pPr>
      <w:r>
        <w:t>S</w:t>
      </w:r>
      <w:r w:rsidR="004E6224">
        <w:t>moke on any site including community premises run by</w:t>
      </w:r>
      <w:r>
        <w:t xml:space="preserve"> the</w:t>
      </w:r>
      <w:r w:rsidR="004E6224">
        <w:t xml:space="preserve"> Local Care Organisation</w:t>
      </w:r>
      <w:r>
        <w:t xml:space="preserve">. </w:t>
      </w:r>
      <w:r w:rsidR="004E6224">
        <w:br/>
      </w:r>
    </w:p>
    <w:p w14:paraId="23A485D7" w14:textId="58798F50" w:rsidR="004E6224" w:rsidRDefault="00720C1F" w:rsidP="00623A81">
      <w:pPr>
        <w:pStyle w:val="ListParagraph"/>
        <w:widowControl w:val="0"/>
        <w:numPr>
          <w:ilvl w:val="0"/>
          <w:numId w:val="12"/>
        </w:numPr>
        <w:autoSpaceDE w:val="0"/>
        <w:autoSpaceDN w:val="0"/>
        <w:spacing w:after="0" w:line="240" w:lineRule="auto"/>
        <w:contextualSpacing w:val="0"/>
      </w:pPr>
      <w:r>
        <w:t>S</w:t>
      </w:r>
      <w:r w:rsidR="004E6224">
        <w:t>moke at any time where their uniform is visible and /or they are displaying their staff badge</w:t>
      </w:r>
      <w:r>
        <w:t xml:space="preserve">. </w:t>
      </w:r>
      <w:r w:rsidR="004E6224">
        <w:br/>
      </w:r>
    </w:p>
    <w:p w14:paraId="561AEA9D" w14:textId="2A7DA60A" w:rsidR="004E6224" w:rsidRDefault="00720C1F" w:rsidP="00623A81">
      <w:pPr>
        <w:pStyle w:val="ListParagraph"/>
        <w:widowControl w:val="0"/>
        <w:numPr>
          <w:ilvl w:val="0"/>
          <w:numId w:val="12"/>
        </w:numPr>
        <w:autoSpaceDE w:val="0"/>
        <w:autoSpaceDN w:val="0"/>
        <w:spacing w:after="0" w:line="240" w:lineRule="auto"/>
        <w:contextualSpacing w:val="0"/>
      </w:pPr>
      <w:r>
        <w:t>S</w:t>
      </w:r>
      <w:r w:rsidR="004E6224">
        <w:t>moke whilst on duty on any other NHS premises inclusive of any community areas, or any other premises where a service to patients is provided</w:t>
      </w:r>
      <w:r>
        <w:t xml:space="preserve">. </w:t>
      </w:r>
      <w:r w:rsidR="004E6224">
        <w:br/>
      </w:r>
    </w:p>
    <w:p w14:paraId="70129FD1" w14:textId="2F935547" w:rsidR="004E6224" w:rsidRDefault="00720C1F" w:rsidP="00623A81">
      <w:pPr>
        <w:pStyle w:val="ListParagraph"/>
        <w:widowControl w:val="0"/>
        <w:numPr>
          <w:ilvl w:val="0"/>
          <w:numId w:val="12"/>
        </w:numPr>
        <w:autoSpaceDE w:val="0"/>
        <w:autoSpaceDN w:val="0"/>
        <w:spacing w:after="0" w:line="240" w:lineRule="auto"/>
        <w:contextualSpacing w:val="0"/>
      </w:pPr>
      <w:r>
        <w:t>S</w:t>
      </w:r>
      <w:r w:rsidR="004E6224">
        <w:t xml:space="preserve">moke in NHS owned </w:t>
      </w:r>
      <w:r>
        <w:t>vehicles,</w:t>
      </w:r>
      <w:r w:rsidR="004E6224">
        <w:t xml:space="preserve"> or any vehicle leased or rented by the Trust.  </w:t>
      </w:r>
      <w:r w:rsidR="004E6224">
        <w:br/>
      </w:r>
    </w:p>
    <w:p w14:paraId="6BAFF7DF" w14:textId="7B37182F" w:rsidR="004E6224" w:rsidRDefault="00720C1F" w:rsidP="00623A81">
      <w:pPr>
        <w:pStyle w:val="ListParagraph"/>
        <w:widowControl w:val="0"/>
        <w:numPr>
          <w:ilvl w:val="0"/>
          <w:numId w:val="12"/>
        </w:numPr>
        <w:autoSpaceDE w:val="0"/>
        <w:autoSpaceDN w:val="0"/>
        <w:spacing w:after="0" w:line="240" w:lineRule="auto"/>
        <w:contextualSpacing w:val="0"/>
      </w:pPr>
      <w:r>
        <w:t>S</w:t>
      </w:r>
      <w:r w:rsidR="004E6224">
        <w:t xml:space="preserve">moke as a driver or passenger in privately owned vehicles/ privately leased vehicle whilst on the campus or making a journey whilst on duty when transporting work colleagues, patients and/ or equipment.  </w:t>
      </w:r>
      <w:r w:rsidR="004E6224">
        <w:br/>
      </w:r>
    </w:p>
    <w:p w14:paraId="63A9F6E5" w14:textId="404C488D" w:rsidR="004E6224" w:rsidRDefault="004E6224" w:rsidP="00623A81">
      <w:pPr>
        <w:pStyle w:val="ListParagraph"/>
        <w:widowControl w:val="0"/>
        <w:numPr>
          <w:ilvl w:val="0"/>
          <w:numId w:val="12"/>
        </w:numPr>
        <w:autoSpaceDE w:val="0"/>
        <w:autoSpaceDN w:val="0"/>
        <w:spacing w:after="0" w:line="240" w:lineRule="auto"/>
        <w:contextualSpacing w:val="0"/>
      </w:pPr>
      <w:r>
        <w:t xml:space="preserve">Staff that smoke will be supported to remain tobacco-free whilst at work through free access to NRT, vaping devices and specialist support. This is through either the on-site </w:t>
      </w:r>
      <w:r w:rsidR="00720C1F">
        <w:t>Treating T</w:t>
      </w:r>
      <w:r>
        <w:t xml:space="preserve">obacco </w:t>
      </w:r>
      <w:r w:rsidR="00720C1F">
        <w:t>D</w:t>
      </w:r>
      <w:r>
        <w:t>ependency team or the digital stop smoking offer for staff.</w:t>
      </w:r>
      <w:r>
        <w:br/>
      </w:r>
    </w:p>
    <w:p w14:paraId="3A4B5B40" w14:textId="4F461D6D" w:rsidR="004E6224" w:rsidRDefault="004E6224" w:rsidP="00623A81">
      <w:pPr>
        <w:pStyle w:val="ListParagraph"/>
        <w:widowControl w:val="0"/>
        <w:numPr>
          <w:ilvl w:val="0"/>
          <w:numId w:val="12"/>
        </w:numPr>
        <w:autoSpaceDE w:val="0"/>
        <w:autoSpaceDN w:val="0"/>
        <w:spacing w:after="0" w:line="240" w:lineRule="auto"/>
        <w:contextualSpacing w:val="0"/>
      </w:pPr>
      <w:r>
        <w:t>Staff that choose to use vaping as an intervention for tobacco dependency and to remain smokefree at work should do so away from windows and doors and should not vape in these areas</w:t>
      </w:r>
      <w:r w:rsidR="00720C1F">
        <w:t xml:space="preserve">. </w:t>
      </w:r>
    </w:p>
    <w:p w14:paraId="682CDD5C" w14:textId="77777777" w:rsidR="004E6224" w:rsidRDefault="004E6224" w:rsidP="004E6224">
      <w:pPr>
        <w:widowControl w:val="0"/>
        <w:autoSpaceDE w:val="0"/>
        <w:autoSpaceDN w:val="0"/>
        <w:spacing w:after="0" w:line="240" w:lineRule="auto"/>
      </w:pPr>
    </w:p>
    <w:p w14:paraId="2628DF38" w14:textId="1E46472A" w:rsidR="004E6224" w:rsidRDefault="004E6224" w:rsidP="004E6224">
      <w:pPr>
        <w:ind w:firstLine="720"/>
      </w:pPr>
      <w:r w:rsidRPr="004E6224">
        <w:rPr>
          <w:b/>
          <w:bCs/>
          <w:color w:val="006AB5"/>
        </w:rPr>
        <w:t>5.5.1</w:t>
      </w:r>
      <w:r w:rsidRPr="004E6224">
        <w:rPr>
          <w:color w:val="006AB5"/>
        </w:rPr>
        <w:t xml:space="preserve"> </w:t>
      </w:r>
      <w:r w:rsidRPr="004E6224">
        <w:rPr>
          <w:b/>
          <w:bCs/>
        </w:rPr>
        <w:t>Staff must also be aware of the following:</w:t>
      </w:r>
      <w:r>
        <w:t xml:space="preserve">  </w:t>
      </w:r>
    </w:p>
    <w:p w14:paraId="3B374572" w14:textId="768D44AE" w:rsidR="004E6224" w:rsidRDefault="004E6224" w:rsidP="00623A81">
      <w:pPr>
        <w:pStyle w:val="ListParagraph"/>
        <w:numPr>
          <w:ilvl w:val="0"/>
          <w:numId w:val="10"/>
        </w:numPr>
      </w:pPr>
      <w:r>
        <w:lastRenderedPageBreak/>
        <w:t>Particles of cigarette smoke and ash can settle on hair and clothing and may be a particular health risk to vulnerable adults, children and babies who are exposed to the toxins</w:t>
      </w:r>
      <w:r w:rsidR="00720C1F">
        <w:rPr>
          <w:noProof/>
        </w:rPr>
        <w:t xml:space="preserve">. </w:t>
      </w:r>
    </w:p>
    <w:p w14:paraId="0D8C02CA" w14:textId="12D0CFC7" w:rsidR="004E6224" w:rsidRDefault="004E6224" w:rsidP="004E6224">
      <w:r>
        <w:br/>
      </w:r>
    </w:p>
    <w:p w14:paraId="161E7A5C" w14:textId="13F1F94E" w:rsidR="004E6224" w:rsidRDefault="004E6224" w:rsidP="004E6224">
      <w:pPr>
        <w:ind w:firstLine="720"/>
      </w:pPr>
      <w:r w:rsidRPr="004E6224">
        <w:rPr>
          <w:b/>
          <w:bCs/>
          <w:color w:val="006AB5"/>
        </w:rPr>
        <w:t>5.5.</w:t>
      </w:r>
      <w:r>
        <w:rPr>
          <w:b/>
          <w:bCs/>
          <w:color w:val="006AB5"/>
        </w:rPr>
        <w:t>2</w:t>
      </w:r>
      <w:r w:rsidRPr="004E6224">
        <w:rPr>
          <w:color w:val="006AB5"/>
        </w:rPr>
        <w:t xml:space="preserve"> </w:t>
      </w:r>
      <w:r w:rsidRPr="004E6224">
        <w:rPr>
          <w:b/>
          <w:bCs/>
        </w:rPr>
        <w:t>NHS employees have a responsibility to:</w:t>
      </w:r>
      <w:r>
        <w:t xml:space="preserve">  </w:t>
      </w:r>
    </w:p>
    <w:p w14:paraId="683984F5" w14:textId="6C466D30" w:rsidR="004E6224" w:rsidRDefault="004E6224" w:rsidP="00623A81">
      <w:pPr>
        <w:pStyle w:val="ListParagraph"/>
        <w:widowControl w:val="0"/>
        <w:numPr>
          <w:ilvl w:val="0"/>
          <w:numId w:val="10"/>
        </w:numPr>
        <w:autoSpaceDE w:val="0"/>
        <w:autoSpaceDN w:val="0"/>
        <w:spacing w:after="0" w:line="240" w:lineRule="auto"/>
        <w:contextualSpacing w:val="0"/>
      </w:pPr>
      <w:r>
        <w:t>Complete the online e-learning training module on providing appropriate advice, support and signposting to people that wish to smoke on the hospital grounds, where appropriate</w:t>
      </w:r>
      <w:r w:rsidR="00720C1F">
        <w:t xml:space="preserve">. </w:t>
      </w:r>
      <w:r>
        <w:br/>
      </w:r>
    </w:p>
    <w:p w14:paraId="21EB6475" w14:textId="60C51771" w:rsidR="004E6224" w:rsidRDefault="004E6224" w:rsidP="00623A81">
      <w:pPr>
        <w:pStyle w:val="ListParagraph"/>
        <w:widowControl w:val="0"/>
        <w:numPr>
          <w:ilvl w:val="0"/>
          <w:numId w:val="10"/>
        </w:numPr>
        <w:autoSpaceDE w:val="0"/>
        <w:autoSpaceDN w:val="0"/>
        <w:spacing w:after="0" w:line="240" w:lineRule="auto"/>
        <w:contextualSpacing w:val="0"/>
      </w:pPr>
      <w:r>
        <w:t xml:space="preserve">Proactively offer very brief advice to smokers they encounter where it is appropriate and when they feel confident to do so, or members of the public requesting to smoke on the hospital grounds and signpost to specialist support.   </w:t>
      </w:r>
      <w:r>
        <w:br/>
      </w:r>
    </w:p>
    <w:p w14:paraId="7C6F6C7F" w14:textId="66299A7F" w:rsidR="004E6224" w:rsidRDefault="004E6224" w:rsidP="00623A81">
      <w:pPr>
        <w:pStyle w:val="ListParagraph"/>
        <w:widowControl w:val="0"/>
        <w:numPr>
          <w:ilvl w:val="0"/>
          <w:numId w:val="10"/>
        </w:numPr>
        <w:autoSpaceDE w:val="0"/>
        <w:autoSpaceDN w:val="0"/>
        <w:spacing w:after="0" w:line="240" w:lineRule="auto"/>
        <w:contextualSpacing w:val="0"/>
      </w:pPr>
      <w:r>
        <w:t xml:space="preserve">Understand and support the distinction between smoking tobacco and vaping, that vaping is substantially less harmful than smoking tobacco, but not safe. It is an effective intervention for people that smoke trying to become tobacco-free.  </w:t>
      </w:r>
      <w:r>
        <w:br/>
      </w:r>
    </w:p>
    <w:p w14:paraId="409A958F" w14:textId="56716833" w:rsidR="004E6224" w:rsidRDefault="004E6224" w:rsidP="00623A81">
      <w:pPr>
        <w:pStyle w:val="ListParagraph"/>
        <w:widowControl w:val="0"/>
        <w:numPr>
          <w:ilvl w:val="0"/>
          <w:numId w:val="10"/>
        </w:numPr>
        <w:autoSpaceDE w:val="0"/>
        <w:autoSpaceDN w:val="0"/>
        <w:spacing w:after="0" w:line="240" w:lineRule="auto"/>
        <w:contextualSpacing w:val="0"/>
      </w:pPr>
      <w:r>
        <w:t xml:space="preserve">Provide consistent advice and information about all treatments for tobacco dependency to people that smoke, including vaping, in line with this policy and the education and training on vaping, as appropriate and where they are trained to do so. </w:t>
      </w:r>
      <w:r>
        <w:br/>
      </w:r>
    </w:p>
    <w:p w14:paraId="1368E976" w14:textId="73B99B90" w:rsidR="004E6224" w:rsidRDefault="004E6224" w:rsidP="00623A81">
      <w:pPr>
        <w:pStyle w:val="ListParagraph"/>
        <w:widowControl w:val="0"/>
        <w:numPr>
          <w:ilvl w:val="0"/>
          <w:numId w:val="10"/>
        </w:numPr>
        <w:autoSpaceDE w:val="0"/>
        <w:autoSpaceDN w:val="0"/>
        <w:spacing w:after="0" w:line="240" w:lineRule="auto"/>
        <w:contextualSpacing w:val="0"/>
      </w:pPr>
      <w:r>
        <w:t>Seek support and interventions not to smoke tobacco at work if they are a person that smokes</w:t>
      </w:r>
      <w:r w:rsidR="00720C1F">
        <w:t xml:space="preserve">. </w:t>
      </w:r>
      <w:r>
        <w:br/>
      </w:r>
    </w:p>
    <w:p w14:paraId="3AD10937" w14:textId="1E9BF5B1" w:rsidR="004E6224" w:rsidRDefault="004E6224" w:rsidP="00623A81">
      <w:pPr>
        <w:pStyle w:val="ListParagraph"/>
        <w:widowControl w:val="0"/>
        <w:numPr>
          <w:ilvl w:val="0"/>
          <w:numId w:val="10"/>
        </w:numPr>
        <w:autoSpaceDE w:val="0"/>
        <w:autoSpaceDN w:val="0"/>
        <w:spacing w:after="0" w:line="240" w:lineRule="auto"/>
        <w:contextualSpacing w:val="0"/>
      </w:pPr>
      <w:r>
        <w:t>Support other members of staff that smoke to seek support and interventions not to smoke at work</w:t>
      </w:r>
      <w:r w:rsidR="00720C1F">
        <w:t xml:space="preserve">. </w:t>
      </w:r>
      <w:r>
        <w:t xml:space="preserve"> </w:t>
      </w:r>
      <w:r>
        <w:br/>
      </w:r>
      <w:r>
        <w:br/>
      </w:r>
      <w:r>
        <w:br/>
      </w:r>
    </w:p>
    <w:p w14:paraId="32B9D9BD" w14:textId="07DB12F5" w:rsidR="004E6224" w:rsidRDefault="004E6224" w:rsidP="004E6224">
      <w:pPr>
        <w:ind w:left="1080"/>
      </w:pPr>
      <w:r w:rsidRPr="004E6224">
        <w:rPr>
          <w:b/>
          <w:bCs/>
          <w:color w:val="006AB5"/>
        </w:rPr>
        <w:t xml:space="preserve">5.5.3 </w:t>
      </w:r>
      <w:r w:rsidRPr="004E6224">
        <w:rPr>
          <w:b/>
          <w:bCs/>
        </w:rPr>
        <w:t xml:space="preserve">NHS employees have </w:t>
      </w:r>
      <w:r w:rsidR="00720C1F">
        <w:rPr>
          <w:b/>
          <w:bCs/>
        </w:rPr>
        <w:t>access</w:t>
      </w:r>
      <w:r w:rsidRPr="004E6224">
        <w:rPr>
          <w:b/>
          <w:bCs/>
        </w:rPr>
        <w:t xml:space="preserve"> to:</w:t>
      </w:r>
      <w:r>
        <w:t xml:space="preserve">  </w:t>
      </w:r>
    </w:p>
    <w:p w14:paraId="0A96DB8D" w14:textId="05C017FB" w:rsidR="004E6224" w:rsidRDefault="00720C1F" w:rsidP="00623A81">
      <w:pPr>
        <w:pStyle w:val="ListParagraph"/>
        <w:numPr>
          <w:ilvl w:val="2"/>
          <w:numId w:val="11"/>
        </w:numPr>
      </w:pPr>
      <w:r>
        <w:t>C</w:t>
      </w:r>
      <w:r w:rsidR="004E6224">
        <w:t>omprehensive digital support (6 months</w:t>
      </w:r>
      <w:r>
        <w:t>’</w:t>
      </w:r>
      <w:r w:rsidR="004E6224">
        <w:t xml:space="preserve"> free access to the </w:t>
      </w:r>
      <w:r>
        <w:t>S</w:t>
      </w:r>
      <w:r w:rsidR="004E6224">
        <w:t>moke</w:t>
      </w:r>
      <w:r>
        <w:t xml:space="preserve"> F</w:t>
      </w:r>
      <w:r w:rsidR="004E6224">
        <w:t xml:space="preserve">ree App, 24/7 access to a </w:t>
      </w:r>
      <w:r>
        <w:t>trained stop smoking advisor via this service</w:t>
      </w:r>
      <w:r w:rsidR="004E6224">
        <w:t xml:space="preserve"> and free home delivery of treatment for 12</w:t>
      </w:r>
      <w:r>
        <w:t>-</w:t>
      </w:r>
      <w:r w:rsidR="004E6224">
        <w:t xml:space="preserve">weeks (nicotine products, vaping kits). </w:t>
      </w:r>
      <w:r>
        <w:t>This is a</w:t>
      </w:r>
      <w:r w:rsidR="004E6224">
        <w:t xml:space="preserve">ccessible via a QR code.   </w:t>
      </w:r>
      <w:r w:rsidR="004E6224">
        <w:br/>
      </w:r>
    </w:p>
    <w:p w14:paraId="1685A859" w14:textId="7368EC2D" w:rsidR="00D8697B" w:rsidRDefault="004E6224" w:rsidP="00623A81">
      <w:pPr>
        <w:pStyle w:val="ListParagraph"/>
        <w:numPr>
          <w:ilvl w:val="2"/>
          <w:numId w:val="11"/>
        </w:numPr>
      </w:pPr>
      <w:r>
        <w:t xml:space="preserve">Treatment and support from the hospital’s </w:t>
      </w:r>
      <w:r w:rsidR="00720C1F">
        <w:t>Treating T</w:t>
      </w:r>
      <w:r>
        <w:t xml:space="preserve">obacco </w:t>
      </w:r>
      <w:r w:rsidR="00720C1F">
        <w:t>D</w:t>
      </w:r>
      <w:r>
        <w:t>ependency service</w:t>
      </w:r>
      <w:r w:rsidR="00720C1F">
        <w:t xml:space="preserve">. </w:t>
      </w:r>
    </w:p>
    <w:p w14:paraId="683A1C6E" w14:textId="77777777" w:rsidR="004E6224" w:rsidRDefault="004E6224" w:rsidP="004E6224">
      <w:pPr>
        <w:pStyle w:val="ListParagraph"/>
        <w:ind w:left="1440"/>
      </w:pPr>
    </w:p>
    <w:p w14:paraId="40872A9F" w14:textId="575D9250" w:rsidR="004E6224" w:rsidRPr="00720C1F" w:rsidRDefault="004E6224" w:rsidP="00623A81">
      <w:pPr>
        <w:pStyle w:val="ListParagraph"/>
        <w:numPr>
          <w:ilvl w:val="2"/>
          <w:numId w:val="11"/>
        </w:numPr>
        <w:rPr>
          <w:color w:val="262626" w:themeColor="text1" w:themeTint="D9"/>
        </w:rPr>
      </w:pPr>
      <w:r>
        <w:lastRenderedPageBreak/>
        <w:t xml:space="preserve">Self-referral or GP referral to their local community stop smoking services, details available at </w:t>
      </w:r>
      <w:r w:rsidR="00720C1F" w:rsidRPr="00720C1F">
        <w:rPr>
          <w:color w:val="262626" w:themeColor="text1" w:themeTint="D9"/>
        </w:rPr>
        <w:t xml:space="preserve">(insert local details). </w:t>
      </w:r>
    </w:p>
    <w:p w14:paraId="0AE74695" w14:textId="77777777" w:rsidR="004E6224" w:rsidRDefault="004E6224" w:rsidP="004E6224">
      <w:pPr>
        <w:pStyle w:val="ListParagraph"/>
      </w:pPr>
    </w:p>
    <w:p w14:paraId="03205847" w14:textId="77777777" w:rsidR="004E6224" w:rsidRDefault="004E6224" w:rsidP="004E6224"/>
    <w:p w14:paraId="780EE05F" w14:textId="77777777" w:rsidR="004E6224" w:rsidRDefault="004E6224" w:rsidP="004E6224"/>
    <w:p w14:paraId="0AD5101C" w14:textId="3C18FBD1" w:rsidR="004E6224" w:rsidRPr="004E6224" w:rsidRDefault="00FF5351" w:rsidP="004E6224">
      <w:pPr>
        <w:rPr>
          <w:b/>
          <w:bCs/>
          <w:sz w:val="28"/>
          <w:szCs w:val="28"/>
        </w:rPr>
      </w:pPr>
      <w:r>
        <w:rPr>
          <w:b/>
          <w:bCs/>
          <w:color w:val="006AB5"/>
        </w:rPr>
        <w:br/>
      </w:r>
      <w:r>
        <w:rPr>
          <w:b/>
          <w:bCs/>
          <w:color w:val="006AB5"/>
        </w:rPr>
        <w:br/>
      </w:r>
      <w:r w:rsidR="004E6224" w:rsidRPr="004E6224">
        <w:rPr>
          <w:b/>
          <w:bCs/>
          <w:color w:val="006AB5"/>
        </w:rPr>
        <w:t>5.</w:t>
      </w:r>
      <w:r w:rsidR="004E6224">
        <w:rPr>
          <w:b/>
          <w:bCs/>
          <w:color w:val="006AB5"/>
        </w:rPr>
        <w:t>6</w:t>
      </w:r>
      <w:r w:rsidR="004E6224" w:rsidRPr="004E6224">
        <w:rPr>
          <w:b/>
          <w:bCs/>
          <w:color w:val="006AB5"/>
        </w:rPr>
        <w:t xml:space="preserve"> </w:t>
      </w:r>
      <w:r w:rsidR="004E6224" w:rsidRPr="004E6224">
        <w:rPr>
          <w:b/>
          <w:bCs/>
        </w:rPr>
        <w:t xml:space="preserve">Patients </w:t>
      </w:r>
      <w:r w:rsidR="00720C1F">
        <w:rPr>
          <w:b/>
          <w:bCs/>
        </w:rPr>
        <w:t>and</w:t>
      </w:r>
      <w:r w:rsidR="004E6224" w:rsidRPr="004E6224">
        <w:rPr>
          <w:b/>
          <w:bCs/>
        </w:rPr>
        <w:t xml:space="preserve"> Visitors</w:t>
      </w:r>
      <w:r w:rsidR="004E6224">
        <w:t xml:space="preserve">  </w:t>
      </w:r>
    </w:p>
    <w:p w14:paraId="7444E436" w14:textId="115A7727" w:rsidR="004E6224" w:rsidRDefault="004E6224" w:rsidP="00623A81">
      <w:pPr>
        <w:pStyle w:val="ListParagraph"/>
        <w:widowControl w:val="0"/>
        <w:numPr>
          <w:ilvl w:val="0"/>
          <w:numId w:val="14"/>
        </w:numPr>
        <w:autoSpaceDE w:val="0"/>
        <w:autoSpaceDN w:val="0"/>
        <w:spacing w:after="0" w:line="240" w:lineRule="auto"/>
      </w:pPr>
      <w:r>
        <w:t>All patients and visitors will be asked to follow this Smoke</w:t>
      </w:r>
      <w:r w:rsidR="00720C1F">
        <w:t>f</w:t>
      </w:r>
      <w:r>
        <w:t>ree Policy. Patients and visitors will be made aware of the following (via admitting teams, pre-admission information provided in primary care, signage around the hospital and patrols of main entrances</w:t>
      </w:r>
      <w:r w:rsidR="00720C1F">
        <w:t>).</w:t>
      </w:r>
      <w:r>
        <w:br/>
      </w:r>
    </w:p>
    <w:p w14:paraId="52776DD1" w14:textId="7D348489" w:rsidR="004E6224" w:rsidRDefault="004E6224" w:rsidP="00623A81">
      <w:pPr>
        <w:pStyle w:val="ListParagraph"/>
        <w:widowControl w:val="0"/>
        <w:numPr>
          <w:ilvl w:val="0"/>
          <w:numId w:val="14"/>
        </w:numPr>
        <w:autoSpaceDE w:val="0"/>
        <w:autoSpaceDN w:val="0"/>
        <w:spacing w:after="0" w:line="240" w:lineRule="auto"/>
      </w:pPr>
      <w:r>
        <w:t>Smoking tobacco is not permitted anywhere on the hospital grounds</w:t>
      </w:r>
      <w:r w:rsidR="00720C1F">
        <w:t xml:space="preserve">. </w:t>
      </w:r>
      <w:r>
        <w:br/>
      </w:r>
    </w:p>
    <w:p w14:paraId="4A4D9CEA" w14:textId="21553E43" w:rsidR="004E6224" w:rsidRDefault="004E6224" w:rsidP="00623A81">
      <w:pPr>
        <w:pStyle w:val="ListParagraph"/>
        <w:widowControl w:val="0"/>
        <w:numPr>
          <w:ilvl w:val="0"/>
          <w:numId w:val="14"/>
        </w:numPr>
        <w:autoSpaceDE w:val="0"/>
        <w:autoSpaceDN w:val="0"/>
        <w:spacing w:after="0" w:line="240" w:lineRule="auto"/>
      </w:pPr>
      <w:r>
        <w:t>Any person smoking on the hospital grounds may be asked to stop and signposted to the treatment and support needed to be tobacco-free on the hospital grounds</w:t>
      </w:r>
      <w:r w:rsidR="00720C1F">
        <w:t xml:space="preserve">. </w:t>
      </w:r>
      <w:r>
        <w:br/>
      </w:r>
    </w:p>
    <w:p w14:paraId="1E3F0216" w14:textId="7790C529" w:rsidR="004E6224" w:rsidRDefault="004E6224" w:rsidP="00623A81">
      <w:pPr>
        <w:pStyle w:val="ListParagraph"/>
        <w:widowControl w:val="0"/>
        <w:numPr>
          <w:ilvl w:val="0"/>
          <w:numId w:val="14"/>
        </w:numPr>
        <w:autoSpaceDE w:val="0"/>
        <w:autoSpaceDN w:val="0"/>
        <w:spacing w:after="0" w:line="240" w:lineRule="auto"/>
      </w:pPr>
      <w:r>
        <w:t>Any person that smokes will be informed about the hospital quit zones where nicotine products and vaping kits may be used to support people that smoke be tobacco-free on the hospital grounds</w:t>
      </w:r>
      <w:r w:rsidR="00720C1F">
        <w:t xml:space="preserve">. </w:t>
      </w:r>
      <w:r>
        <w:br/>
      </w:r>
    </w:p>
    <w:p w14:paraId="1344D08D" w14:textId="7EB47363" w:rsidR="004E6224" w:rsidRDefault="004E6224" w:rsidP="00623A81">
      <w:pPr>
        <w:pStyle w:val="ListParagraph"/>
        <w:widowControl w:val="0"/>
        <w:numPr>
          <w:ilvl w:val="0"/>
          <w:numId w:val="14"/>
        </w:numPr>
        <w:autoSpaceDE w:val="0"/>
        <w:autoSpaceDN w:val="0"/>
        <w:spacing w:after="0" w:line="240" w:lineRule="auto"/>
      </w:pPr>
      <w:r>
        <w:t>Any person smoking in vape friendly areas will be asked to stop to protect those trying to be tobacco-free</w:t>
      </w:r>
      <w:r w:rsidR="00720C1F">
        <w:t xml:space="preserve">. </w:t>
      </w:r>
      <w:r>
        <w:br/>
      </w:r>
    </w:p>
    <w:p w14:paraId="1C136699" w14:textId="0A515159" w:rsidR="004E6224" w:rsidRDefault="004E6224" w:rsidP="00623A81">
      <w:pPr>
        <w:pStyle w:val="ListParagraph"/>
        <w:widowControl w:val="0"/>
        <w:numPr>
          <w:ilvl w:val="0"/>
          <w:numId w:val="14"/>
        </w:numPr>
        <w:autoSpaceDE w:val="0"/>
        <w:autoSpaceDN w:val="0"/>
        <w:spacing w:after="0" w:line="240" w:lineRule="auto"/>
      </w:pPr>
      <w:r>
        <w:t xml:space="preserve">Patients and visitors will be made aware of information and where they can find vape friendly areas. </w:t>
      </w:r>
      <w:r>
        <w:br/>
      </w:r>
    </w:p>
    <w:p w14:paraId="2F53AD1C" w14:textId="48CC94FA" w:rsidR="004E6224" w:rsidRDefault="004E6224" w:rsidP="00623A81">
      <w:pPr>
        <w:pStyle w:val="ListParagraph"/>
        <w:widowControl w:val="0"/>
        <w:numPr>
          <w:ilvl w:val="0"/>
          <w:numId w:val="14"/>
        </w:numPr>
        <w:autoSpaceDE w:val="0"/>
        <w:autoSpaceDN w:val="0"/>
        <w:spacing w:after="0" w:line="240" w:lineRule="auto"/>
      </w:pPr>
      <w:r>
        <w:t xml:space="preserve">Patients and visitors will be made aware of the above via information and sign posting around the </w:t>
      </w:r>
      <w:r w:rsidR="00720C1F">
        <w:t>T</w:t>
      </w:r>
      <w:r>
        <w:t>rust</w:t>
      </w:r>
      <w:r w:rsidR="00720C1F">
        <w:t>.</w:t>
      </w:r>
      <w:r>
        <w:t xml:space="preserve">  </w:t>
      </w:r>
    </w:p>
    <w:p w14:paraId="59FF2417" w14:textId="77777777" w:rsidR="003B6305" w:rsidRDefault="003B6305" w:rsidP="003B6305">
      <w:r>
        <w:br/>
      </w:r>
    </w:p>
    <w:p w14:paraId="22B1E31F" w14:textId="587A8A02" w:rsidR="003B6305" w:rsidRPr="00310633" w:rsidRDefault="003B6305" w:rsidP="003B6305">
      <w:pPr>
        <w:rPr>
          <w:b/>
          <w:bCs/>
          <w:sz w:val="28"/>
          <w:szCs w:val="28"/>
        </w:rPr>
      </w:pPr>
      <w:r>
        <w:rPr>
          <w:b/>
          <w:bCs/>
          <w:sz w:val="28"/>
          <w:szCs w:val="28"/>
        </w:rPr>
        <w:t>6</w:t>
      </w:r>
      <w:r w:rsidRPr="00310633">
        <w:rPr>
          <w:b/>
          <w:bCs/>
          <w:sz w:val="28"/>
          <w:szCs w:val="28"/>
        </w:rPr>
        <w:t>.</w:t>
      </w:r>
      <w:r w:rsidRPr="00310633">
        <w:rPr>
          <w:sz w:val="28"/>
          <w:szCs w:val="28"/>
        </w:rPr>
        <w:t xml:space="preserve"> </w:t>
      </w:r>
      <w:r w:rsidR="00720C1F">
        <w:rPr>
          <w:rStyle w:val="Strong"/>
          <w:sz w:val="28"/>
          <w:szCs w:val="28"/>
        </w:rPr>
        <w:t xml:space="preserve">Treating Tobacco Dependency </w:t>
      </w:r>
    </w:p>
    <w:p w14:paraId="653E6DF8" w14:textId="7FA2FF2F" w:rsidR="003B6305" w:rsidRDefault="003B6305" w:rsidP="003B6305">
      <w:r w:rsidRPr="003B6305">
        <w:rPr>
          <w:b/>
          <w:bCs/>
          <w:color w:val="006AB5"/>
        </w:rPr>
        <w:t>6.1</w:t>
      </w:r>
      <w:r w:rsidRPr="003B6305">
        <w:rPr>
          <w:color w:val="006AB5"/>
        </w:rPr>
        <w:t xml:space="preserve"> </w:t>
      </w:r>
      <w:r>
        <w:t>All patients, visitors</w:t>
      </w:r>
      <w:r w:rsidR="00720C1F">
        <w:t>,</w:t>
      </w:r>
      <w:r>
        <w:t xml:space="preserve"> or staff that smoke can be </w:t>
      </w:r>
      <w:r w:rsidR="000F2B43">
        <w:t>helped to</w:t>
      </w:r>
      <w:r>
        <w:t xml:space="preserve"> stop smoking through signposting and referral to the Trust’s specialist tobacco addiction treatment services, local community stop smoking service, local pharmacy, general </w:t>
      </w:r>
      <w:r w:rsidR="000F2B43">
        <w:t>practitioner,</w:t>
      </w:r>
      <w:r>
        <w:t xml:space="preserve"> or </w:t>
      </w:r>
      <w:r w:rsidR="000F2B43">
        <w:t>Smok</w:t>
      </w:r>
      <w:r>
        <w:t>e</w:t>
      </w:r>
      <w:r w:rsidR="000F2B43">
        <w:t xml:space="preserve"> F</w:t>
      </w:r>
      <w:r>
        <w:t xml:space="preserve">ree </w:t>
      </w:r>
      <w:r w:rsidR="000F2B43">
        <w:t>A</w:t>
      </w:r>
      <w:r>
        <w:t xml:space="preserve">pp. </w:t>
      </w:r>
    </w:p>
    <w:p w14:paraId="527DB526" w14:textId="2E0FD36B" w:rsidR="003B6305" w:rsidRDefault="003B6305" w:rsidP="003B6305">
      <w:r w:rsidRPr="003B6305">
        <w:rPr>
          <w:b/>
          <w:bCs/>
          <w:color w:val="006AB5"/>
        </w:rPr>
        <w:t>6.2</w:t>
      </w:r>
      <w:r w:rsidRPr="003B6305">
        <w:rPr>
          <w:color w:val="006AB5"/>
        </w:rPr>
        <w:t xml:space="preserve"> </w:t>
      </w:r>
      <w:r>
        <w:t xml:space="preserve">Nicotine Replacement Therapy </w:t>
      </w:r>
      <w:r w:rsidR="000F2B43">
        <w:t xml:space="preserve">(NRT) </w:t>
      </w:r>
      <w:r>
        <w:t xml:space="preserve">or stop smoking medications such as varenicline, bupropion, or cytisine can be used indoors and can lead to health benefits and increased staff productivity </w:t>
      </w:r>
      <w:r w:rsidR="000F2B43">
        <w:t>resulting from</w:t>
      </w:r>
      <w:r>
        <w:t xml:space="preserve"> not smoking tobacco.</w:t>
      </w:r>
    </w:p>
    <w:p w14:paraId="4F766C02" w14:textId="5607C76F" w:rsidR="003B6305" w:rsidRDefault="003B6305" w:rsidP="003B6305">
      <w:r w:rsidRPr="003B6305">
        <w:rPr>
          <w:b/>
          <w:bCs/>
          <w:color w:val="006AB5"/>
        </w:rPr>
        <w:lastRenderedPageBreak/>
        <w:t>6.3</w:t>
      </w:r>
      <w:r w:rsidRPr="003B6305">
        <w:rPr>
          <w:color w:val="006AB5"/>
        </w:rPr>
        <w:t xml:space="preserve"> </w:t>
      </w:r>
      <w:r>
        <w:t xml:space="preserve">Inpatients should be offered immediate access to nicotine replacement therapy, and other medications to help them not to smoke in line with the NHS GM Tobacco Treatment </w:t>
      </w:r>
      <w:r w:rsidR="000F2B43">
        <w:t>P</w:t>
      </w:r>
      <w:r>
        <w:t xml:space="preserve">rescribing </w:t>
      </w:r>
      <w:r w:rsidR="000F2B43">
        <w:t>P</w:t>
      </w:r>
      <w:r>
        <w:t xml:space="preserve">olicy via the admitting clinical team.  </w:t>
      </w:r>
    </w:p>
    <w:p w14:paraId="024F0795" w14:textId="5D42F24D" w:rsidR="004E6224" w:rsidRDefault="003B6305" w:rsidP="004E6224">
      <w:r w:rsidRPr="003B6305">
        <w:rPr>
          <w:b/>
          <w:bCs/>
          <w:color w:val="006AB5"/>
        </w:rPr>
        <w:t>6.4</w:t>
      </w:r>
      <w:r w:rsidRPr="003B6305">
        <w:rPr>
          <w:color w:val="006AB5"/>
        </w:rPr>
        <w:t xml:space="preserve"> </w:t>
      </w:r>
      <w:r>
        <w:t xml:space="preserve">All patients that smoke admitted to the Trust will be automatically referred to the hospital-based tobacco dependency team who will offer further specialist support and treatment. Contact details for each site team will be readily accessible via hospital communications, visible signage, and information leaflets.  </w:t>
      </w:r>
    </w:p>
    <w:p w14:paraId="45DA1766" w14:textId="77777777" w:rsidR="00623A81" w:rsidRPr="00623A81" w:rsidRDefault="00623A81" w:rsidP="004E6224"/>
    <w:p w14:paraId="653D2C09" w14:textId="40996669" w:rsidR="003B6305" w:rsidRPr="003B6305" w:rsidRDefault="003B6305" w:rsidP="003B6305">
      <w:pPr>
        <w:rPr>
          <w:b/>
          <w:bCs/>
          <w:sz w:val="28"/>
          <w:szCs w:val="28"/>
        </w:rPr>
      </w:pPr>
      <w:r w:rsidRPr="003B6305">
        <w:rPr>
          <w:rStyle w:val="Strong"/>
          <w:sz w:val="28"/>
          <w:szCs w:val="28"/>
        </w:rPr>
        <w:t>7. V</w:t>
      </w:r>
      <w:r w:rsidR="000F2B43">
        <w:rPr>
          <w:rStyle w:val="Strong"/>
          <w:sz w:val="28"/>
          <w:szCs w:val="28"/>
        </w:rPr>
        <w:t xml:space="preserve">aping </w:t>
      </w:r>
      <w:r w:rsidRPr="003B6305">
        <w:rPr>
          <w:rStyle w:val="Strong"/>
          <w:sz w:val="28"/>
          <w:szCs w:val="28"/>
        </w:rPr>
        <w:t xml:space="preserve"> </w:t>
      </w:r>
    </w:p>
    <w:p w14:paraId="073AA0BC" w14:textId="57FAB358" w:rsidR="003B6305" w:rsidRDefault="003B6305" w:rsidP="003B6305">
      <w:r w:rsidRPr="003B6305">
        <w:rPr>
          <w:b/>
          <w:bCs/>
          <w:color w:val="006AB5"/>
        </w:rPr>
        <w:t>7.1</w:t>
      </w:r>
      <w:r w:rsidRPr="003B6305">
        <w:rPr>
          <w:color w:val="006AB5"/>
        </w:rPr>
        <w:t xml:space="preserve"> </w:t>
      </w:r>
      <w:r>
        <w:t xml:space="preserve">We are committed to delivering smokefree NHS grounds to protect all individuals and support people that smoke to stop. The harm of smoking tobacco comes from the chemicals produced when tobacco is burnt. Whereas nicotine, the addictive substance that smokers are dependent upon and crave, is relatively harmless.   </w:t>
      </w:r>
    </w:p>
    <w:p w14:paraId="5D1779B0" w14:textId="107D24E8" w:rsidR="003B6305" w:rsidRDefault="003B6305" w:rsidP="003B6305">
      <w:r w:rsidRPr="003B6305">
        <w:rPr>
          <w:b/>
          <w:bCs/>
          <w:color w:val="006AB5"/>
        </w:rPr>
        <w:t>7.2</w:t>
      </w:r>
      <w:r w:rsidRPr="003B6305">
        <w:rPr>
          <w:color w:val="006AB5"/>
        </w:rPr>
        <w:t xml:space="preserve"> </w:t>
      </w:r>
      <w:r>
        <w:t xml:space="preserve">Vaping provides nicotine in a substantially less harmful way than burning tobacco. Vaping devices heat a liquid of nicotine to create a vapour that the user inhales. No tobacco is burnt. Unlike cigarettes, there is no side-stream effect from vaping, just the exhaled aerosol. Public Health England’s 2018 evidence review found that to date, there have been no identified health risks of passive vaping to bystanders.  </w:t>
      </w:r>
    </w:p>
    <w:p w14:paraId="02662322" w14:textId="47BF11B5" w:rsidR="003B6305" w:rsidRDefault="003B6305" w:rsidP="003B6305">
      <w:r w:rsidRPr="003B6305">
        <w:rPr>
          <w:b/>
          <w:bCs/>
          <w:color w:val="006AB5"/>
        </w:rPr>
        <w:t>7.3</w:t>
      </w:r>
      <w:r w:rsidRPr="003B6305">
        <w:rPr>
          <w:color w:val="006AB5"/>
        </w:rPr>
        <w:t xml:space="preserve"> </w:t>
      </w:r>
      <w:r>
        <w:t xml:space="preserve">Vaping has a substantial evidence base that demonstrates they are an effective tool for smoking cessation and significantly more effective than nicotine replacement therapy (in randomised controlled trials and a Cochrane review). Therefore, to support the ambition of a truly smokefree NHS site, this policy makes a clear distinction between smoking and vaping. Smoking is not permitted anywhere on sites by any individual but any person that is trying to stop smoking is permitted to vape on the external grounds away from windows and doors. </w:t>
      </w:r>
    </w:p>
    <w:p w14:paraId="7E577375" w14:textId="6A9EDE80" w:rsidR="003B6305" w:rsidRDefault="003B6305" w:rsidP="003B6305">
      <w:r w:rsidRPr="003B6305">
        <w:rPr>
          <w:b/>
          <w:bCs/>
          <w:color w:val="006AB5"/>
        </w:rPr>
        <w:t>7.4</w:t>
      </w:r>
      <w:r w:rsidRPr="003B6305">
        <w:rPr>
          <w:color w:val="006AB5"/>
        </w:rPr>
        <w:t xml:space="preserve"> </w:t>
      </w:r>
      <w:r w:rsidRPr="003B6305">
        <w:rPr>
          <w:b/>
          <w:bCs/>
        </w:rPr>
        <w:t xml:space="preserve">There are many misconceptions about </w:t>
      </w:r>
      <w:r w:rsidR="000F2B43" w:rsidRPr="003B6305">
        <w:rPr>
          <w:b/>
          <w:bCs/>
        </w:rPr>
        <w:t>vaping,</w:t>
      </w:r>
      <w:r w:rsidRPr="003B6305">
        <w:rPr>
          <w:b/>
          <w:bCs/>
        </w:rPr>
        <w:t xml:space="preserve"> and we therefore commit to:</w:t>
      </w:r>
      <w:r>
        <w:t xml:space="preserve"> </w:t>
      </w:r>
    </w:p>
    <w:p w14:paraId="0EC8AFDE" w14:textId="79DBED6C" w:rsidR="003B6305" w:rsidRDefault="003B6305" w:rsidP="00623A81">
      <w:pPr>
        <w:pStyle w:val="ListParagraph"/>
        <w:numPr>
          <w:ilvl w:val="0"/>
          <w:numId w:val="15"/>
        </w:numPr>
      </w:pPr>
      <w:r>
        <w:t xml:space="preserve">Producing a dedicated education and awareness package to present the evidence and reasons behind this policy and to provide staff with the tools to discuss vaping with people that smoke. </w:t>
      </w:r>
      <w:r>
        <w:br/>
      </w:r>
    </w:p>
    <w:p w14:paraId="440F87AD" w14:textId="3BA6DCBD" w:rsidR="003B6305" w:rsidRDefault="003B6305" w:rsidP="00623A81">
      <w:pPr>
        <w:pStyle w:val="ListParagraph"/>
        <w:numPr>
          <w:ilvl w:val="0"/>
          <w:numId w:val="15"/>
        </w:numPr>
      </w:pPr>
      <w:r>
        <w:t>Producing clear signage to inform the public and staff of the trusts policy on smoking and the trusts policy on vaping</w:t>
      </w:r>
      <w:r w:rsidR="000F2B43">
        <w:t xml:space="preserve">. </w:t>
      </w:r>
      <w:r>
        <w:br/>
      </w:r>
    </w:p>
    <w:p w14:paraId="5BF86207" w14:textId="77777777" w:rsidR="003B6305" w:rsidRDefault="003B6305" w:rsidP="003B6305">
      <w:pPr>
        <w:rPr>
          <w:b/>
          <w:bCs/>
        </w:rPr>
      </w:pPr>
      <w:r w:rsidRPr="003B6305">
        <w:rPr>
          <w:b/>
          <w:bCs/>
          <w:color w:val="006AB5"/>
        </w:rPr>
        <w:t xml:space="preserve">7.5 </w:t>
      </w:r>
      <w:r w:rsidRPr="003B6305">
        <w:rPr>
          <w:b/>
          <w:bCs/>
        </w:rPr>
        <w:t xml:space="preserve">Inpatients or staff that vape and have their own personal vaping equipment should follow the following guidance:  </w:t>
      </w:r>
    </w:p>
    <w:p w14:paraId="6EFE93C7" w14:textId="68B72870" w:rsidR="003B6305" w:rsidRDefault="003B6305" w:rsidP="00623A81">
      <w:pPr>
        <w:pStyle w:val="ListParagraph"/>
        <w:widowControl w:val="0"/>
        <w:numPr>
          <w:ilvl w:val="0"/>
          <w:numId w:val="16"/>
        </w:numPr>
        <w:autoSpaceDE w:val="0"/>
        <w:autoSpaceDN w:val="0"/>
        <w:spacing w:after="0" w:line="240" w:lineRule="auto"/>
        <w:contextualSpacing w:val="0"/>
      </w:pPr>
      <w:r>
        <w:t xml:space="preserve">If a patient vapes, be aware that prohibiting use may cause a relapse back to smoking tobacco. </w:t>
      </w:r>
      <w:r>
        <w:br/>
      </w:r>
    </w:p>
    <w:p w14:paraId="1679DA65" w14:textId="4693DEA4" w:rsidR="003B6305" w:rsidRDefault="003B6305" w:rsidP="00623A81">
      <w:pPr>
        <w:pStyle w:val="ListParagraph"/>
        <w:widowControl w:val="0"/>
        <w:numPr>
          <w:ilvl w:val="0"/>
          <w:numId w:val="16"/>
        </w:numPr>
        <w:autoSpaceDE w:val="0"/>
        <w:autoSpaceDN w:val="0"/>
        <w:spacing w:after="0" w:line="240" w:lineRule="auto"/>
        <w:contextualSpacing w:val="0"/>
      </w:pPr>
      <w:r>
        <w:lastRenderedPageBreak/>
        <w:t xml:space="preserve">Assess capacity and risk of vaping in the hospital environment.  </w:t>
      </w:r>
      <w:r>
        <w:br/>
      </w:r>
    </w:p>
    <w:p w14:paraId="58A8FEBF" w14:textId="39B78210" w:rsidR="003B6305" w:rsidRDefault="003B6305" w:rsidP="00623A81">
      <w:pPr>
        <w:pStyle w:val="ListParagraph"/>
        <w:widowControl w:val="0"/>
        <w:numPr>
          <w:ilvl w:val="0"/>
          <w:numId w:val="16"/>
        </w:numPr>
        <w:autoSpaceDE w:val="0"/>
        <w:autoSpaceDN w:val="0"/>
        <w:spacing w:after="0" w:line="240" w:lineRule="auto"/>
        <w:contextualSpacing w:val="0"/>
      </w:pPr>
      <w:r>
        <w:t xml:space="preserve">Discuss this Trust policy which permits vaping on the external hospital grounds and that smoking is not permitted anywhere on the hospital site.  </w:t>
      </w:r>
      <w:r>
        <w:br/>
      </w:r>
    </w:p>
    <w:p w14:paraId="0696601D" w14:textId="256B4EB6" w:rsidR="003B6305" w:rsidRDefault="003B6305" w:rsidP="00623A81">
      <w:pPr>
        <w:pStyle w:val="ListParagraph"/>
        <w:widowControl w:val="0"/>
        <w:numPr>
          <w:ilvl w:val="0"/>
          <w:numId w:val="16"/>
        </w:numPr>
        <w:autoSpaceDE w:val="0"/>
        <w:autoSpaceDN w:val="0"/>
        <w:spacing w:after="0" w:line="240" w:lineRule="auto"/>
        <w:contextualSpacing w:val="0"/>
      </w:pPr>
      <w:r>
        <w:t xml:space="preserve">Ensure vaping is included in the patient’s care plan.  </w:t>
      </w:r>
      <w:r>
        <w:br/>
      </w:r>
    </w:p>
    <w:p w14:paraId="476872BD" w14:textId="52F78163" w:rsidR="003B6305" w:rsidRDefault="003B6305" w:rsidP="00623A81">
      <w:pPr>
        <w:pStyle w:val="ListParagraph"/>
        <w:widowControl w:val="0"/>
        <w:numPr>
          <w:ilvl w:val="0"/>
          <w:numId w:val="16"/>
        </w:numPr>
        <w:autoSpaceDE w:val="0"/>
        <w:autoSpaceDN w:val="0"/>
        <w:spacing w:after="0" w:line="240" w:lineRule="auto"/>
        <w:contextualSpacing w:val="0"/>
      </w:pPr>
      <w:r>
        <w:t xml:space="preserve">Rechargeable devices should be charged by staff for the length of time recommended by the manufacturer and using the charging unit specified for the device.  </w:t>
      </w:r>
      <w:r>
        <w:br/>
      </w:r>
    </w:p>
    <w:p w14:paraId="0D06936E" w14:textId="1BAF1342" w:rsidR="003B6305" w:rsidRDefault="003B6305" w:rsidP="00623A81">
      <w:pPr>
        <w:pStyle w:val="ListParagraph"/>
        <w:widowControl w:val="0"/>
        <w:numPr>
          <w:ilvl w:val="0"/>
          <w:numId w:val="16"/>
        </w:numPr>
        <w:autoSpaceDE w:val="0"/>
        <w:autoSpaceDN w:val="0"/>
        <w:spacing w:after="0" w:line="240" w:lineRule="auto"/>
        <w:contextualSpacing w:val="0"/>
      </w:pPr>
      <w:r>
        <w:t xml:space="preserve">Encourage patients that vape to see the in-house </w:t>
      </w:r>
      <w:r w:rsidR="000F2B43">
        <w:t>Treating T</w:t>
      </w:r>
      <w:r>
        <w:t xml:space="preserve">obacco </w:t>
      </w:r>
      <w:r w:rsidR="000F2B43">
        <w:t>D</w:t>
      </w:r>
      <w:r>
        <w:t xml:space="preserve">ependency </w:t>
      </w:r>
      <w:r w:rsidR="000F2B43">
        <w:t>T</w:t>
      </w:r>
      <w:r>
        <w:t xml:space="preserve">eams to offer behavioural change support and assistance with using the device correctly. </w:t>
      </w:r>
    </w:p>
    <w:p w14:paraId="58049198" w14:textId="77777777" w:rsidR="003B6305" w:rsidRPr="003B6305" w:rsidRDefault="003B6305" w:rsidP="003B6305">
      <w:pPr>
        <w:rPr>
          <w:b/>
          <w:bCs/>
        </w:rPr>
      </w:pPr>
    </w:p>
    <w:p w14:paraId="6ECBA366" w14:textId="77623800" w:rsidR="003B6305" w:rsidRDefault="003B6305" w:rsidP="003B6305">
      <w:r w:rsidRPr="003B6305">
        <w:rPr>
          <w:b/>
          <w:bCs/>
          <w:color w:val="006AB5"/>
        </w:rPr>
        <w:t>7.6</w:t>
      </w:r>
      <w:r w:rsidRPr="003B6305">
        <w:rPr>
          <w:color w:val="006AB5"/>
        </w:rPr>
        <w:t xml:space="preserve"> </w:t>
      </w:r>
      <w:r>
        <w:t xml:space="preserve">We recognise the potential social nuisance and disturbance that could be caused by groups vaping together, congregating near entrances or blocking the passage of staff and other visitors. This is one of the reasons for the creation of exclusion </w:t>
      </w:r>
      <w:r w:rsidR="000F2B43">
        <w:t>zones</w:t>
      </w:r>
      <w:r>
        <w:t xml:space="preserve"> for people that smoke trying to be tobacco-free on the hospital site. The implementation of this policy will include requesting any person vaping on the external grounds to respect others in the environment by not vaping near entrances or exits, or windows. </w:t>
      </w:r>
    </w:p>
    <w:p w14:paraId="489063C5" w14:textId="10B96382" w:rsidR="003B6305" w:rsidRPr="003B6305" w:rsidRDefault="003B6305" w:rsidP="003B6305">
      <w:pPr>
        <w:rPr>
          <w:b/>
          <w:bCs/>
        </w:rPr>
      </w:pPr>
      <w:r>
        <w:rPr>
          <w:b/>
          <w:bCs/>
        </w:rPr>
        <w:br/>
      </w:r>
      <w:r w:rsidRPr="003B6305">
        <w:rPr>
          <w:b/>
          <w:bCs/>
          <w:color w:val="006AB5"/>
        </w:rPr>
        <w:t xml:space="preserve">7.7 </w:t>
      </w:r>
      <w:r w:rsidRPr="003B6305">
        <w:rPr>
          <w:b/>
          <w:bCs/>
        </w:rPr>
        <w:t xml:space="preserve">Key statements that inform the trusts position on vaping: </w:t>
      </w:r>
    </w:p>
    <w:p w14:paraId="6650604B" w14:textId="77777777" w:rsidR="003B6305" w:rsidRDefault="003B6305" w:rsidP="00623A81">
      <w:pPr>
        <w:pStyle w:val="ListParagraph"/>
        <w:widowControl w:val="0"/>
        <w:numPr>
          <w:ilvl w:val="0"/>
          <w:numId w:val="17"/>
        </w:numPr>
        <w:autoSpaceDE w:val="0"/>
        <w:autoSpaceDN w:val="0"/>
        <w:spacing w:after="0" w:line="360" w:lineRule="auto"/>
      </w:pPr>
      <w:r>
        <w:t xml:space="preserve">Vaping is an effective intervention in the treatment of tobacco dependency. </w:t>
      </w:r>
    </w:p>
    <w:p w14:paraId="5699C619" w14:textId="22E37FC9" w:rsidR="003B6305" w:rsidRDefault="003B6305" w:rsidP="00623A81">
      <w:pPr>
        <w:pStyle w:val="ListParagraph"/>
        <w:widowControl w:val="0"/>
        <w:numPr>
          <w:ilvl w:val="0"/>
          <w:numId w:val="17"/>
        </w:numPr>
        <w:autoSpaceDE w:val="0"/>
        <w:autoSpaceDN w:val="0"/>
        <w:spacing w:after="0" w:line="360" w:lineRule="auto"/>
      </w:pPr>
      <w:r>
        <w:t>Vaping makes quitting smoking easier.</w:t>
      </w:r>
    </w:p>
    <w:p w14:paraId="269DBE50" w14:textId="61D684A5" w:rsidR="003B6305" w:rsidRDefault="003B6305" w:rsidP="00623A81">
      <w:pPr>
        <w:pStyle w:val="ListParagraph"/>
        <w:widowControl w:val="0"/>
        <w:numPr>
          <w:ilvl w:val="0"/>
          <w:numId w:val="17"/>
        </w:numPr>
        <w:autoSpaceDE w:val="0"/>
        <w:autoSpaceDN w:val="0"/>
        <w:spacing w:after="0" w:line="360" w:lineRule="auto"/>
      </w:pPr>
      <w:r>
        <w:t xml:space="preserve">It is only to be used in the treatment of tobacco dependency. </w:t>
      </w:r>
    </w:p>
    <w:p w14:paraId="2A9B0CCB" w14:textId="1BD935E5" w:rsidR="003B6305" w:rsidRDefault="003B6305" w:rsidP="00623A81">
      <w:pPr>
        <w:pStyle w:val="ListParagraph"/>
        <w:widowControl w:val="0"/>
        <w:numPr>
          <w:ilvl w:val="0"/>
          <w:numId w:val="17"/>
        </w:numPr>
        <w:autoSpaceDE w:val="0"/>
        <w:autoSpaceDN w:val="0"/>
        <w:spacing w:after="0" w:line="360" w:lineRule="auto"/>
      </w:pPr>
      <w:r>
        <w:t xml:space="preserve">Vaping is substantially less harmful than smoking tobacco, not safe. </w:t>
      </w:r>
    </w:p>
    <w:p w14:paraId="41875925" w14:textId="166D6895" w:rsidR="003B6305" w:rsidRDefault="003B6305" w:rsidP="00623A81">
      <w:pPr>
        <w:pStyle w:val="ListParagraph"/>
        <w:widowControl w:val="0"/>
        <w:numPr>
          <w:ilvl w:val="0"/>
          <w:numId w:val="17"/>
        </w:numPr>
        <w:autoSpaceDE w:val="0"/>
        <w:autoSpaceDN w:val="0"/>
        <w:spacing w:after="0" w:line="360" w:lineRule="auto"/>
      </w:pPr>
      <w:r>
        <w:t>Vaping is not for young people.</w:t>
      </w:r>
    </w:p>
    <w:p w14:paraId="71D5584D" w14:textId="601D0229" w:rsidR="003B6305" w:rsidRDefault="003B6305" w:rsidP="00623A81">
      <w:pPr>
        <w:pStyle w:val="ListParagraph"/>
        <w:widowControl w:val="0"/>
        <w:numPr>
          <w:ilvl w:val="0"/>
          <w:numId w:val="17"/>
        </w:numPr>
        <w:autoSpaceDE w:val="0"/>
        <w:autoSpaceDN w:val="0"/>
        <w:spacing w:after="0" w:line="360" w:lineRule="auto"/>
      </w:pPr>
      <w:r>
        <w:t>Vaping isn’t risk free – if you don’t smoke, don’t start vaping.</w:t>
      </w:r>
    </w:p>
    <w:p w14:paraId="202ACA20" w14:textId="4EB83B47" w:rsidR="003B6305" w:rsidRDefault="003B6305" w:rsidP="00623A81">
      <w:pPr>
        <w:pStyle w:val="ListParagraph"/>
        <w:widowControl w:val="0"/>
        <w:numPr>
          <w:ilvl w:val="0"/>
          <w:numId w:val="17"/>
        </w:numPr>
        <w:autoSpaceDE w:val="0"/>
        <w:autoSpaceDN w:val="0"/>
        <w:spacing w:after="0" w:line="240" w:lineRule="auto"/>
      </w:pPr>
      <w:r>
        <w:t xml:space="preserve">Vaping is a NICE recommended intervention for tobacco dependency and should be available to all people that smoke.  </w:t>
      </w:r>
      <w:r>
        <w:br/>
      </w:r>
    </w:p>
    <w:p w14:paraId="703A2BFD" w14:textId="1AF6DD59" w:rsidR="003B6305" w:rsidRDefault="003B6305" w:rsidP="00623A81">
      <w:pPr>
        <w:pStyle w:val="ListParagraph"/>
        <w:widowControl w:val="0"/>
        <w:numPr>
          <w:ilvl w:val="0"/>
          <w:numId w:val="17"/>
        </w:numPr>
        <w:autoSpaceDE w:val="0"/>
        <w:autoSpaceDN w:val="0"/>
        <w:spacing w:after="0" w:line="240" w:lineRule="auto"/>
      </w:pPr>
      <w:r>
        <w:t>Vaping is recommended as a ‘very effective’ intervention for tobacco dependency in the Greater Manchester Medicines Management Group protocol</w:t>
      </w:r>
      <w:r w:rsidR="000F2B43">
        <w:t xml:space="preserve"> - </w:t>
      </w:r>
      <w:r>
        <w:t xml:space="preserve">The </w:t>
      </w:r>
      <w:r w:rsidR="000F2B43">
        <w:t>M</w:t>
      </w:r>
      <w:r>
        <w:t xml:space="preserve">edical </w:t>
      </w:r>
      <w:r w:rsidR="000F2B43">
        <w:t>M</w:t>
      </w:r>
      <w:r>
        <w:t xml:space="preserve">anagement of </w:t>
      </w:r>
      <w:r w:rsidR="000F2B43">
        <w:t>T</w:t>
      </w:r>
      <w:r>
        <w:t xml:space="preserve">obacco </w:t>
      </w:r>
      <w:r w:rsidR="000F2B43">
        <w:t>D</w:t>
      </w:r>
      <w:r>
        <w:t>ependency</w:t>
      </w:r>
      <w:r w:rsidR="000F2B43">
        <w:t xml:space="preserve">. </w:t>
      </w:r>
      <w:r>
        <w:t xml:space="preserve"> </w:t>
      </w:r>
      <w:r>
        <w:br/>
      </w:r>
    </w:p>
    <w:p w14:paraId="2F2735C0" w14:textId="3935888C" w:rsidR="003B6305" w:rsidRDefault="003B6305" w:rsidP="00623A81">
      <w:pPr>
        <w:pStyle w:val="ListParagraph"/>
        <w:widowControl w:val="0"/>
        <w:numPr>
          <w:ilvl w:val="0"/>
          <w:numId w:val="17"/>
        </w:numPr>
        <w:autoSpaceDE w:val="0"/>
        <w:autoSpaceDN w:val="0"/>
        <w:spacing w:after="0" w:line="240" w:lineRule="auto"/>
      </w:pPr>
      <w:r>
        <w:t xml:space="preserve">People that previously smoked and have successfully switched to vaping, should ultimately try to stop vaping, but not if that leads to a relapse to smoking tobacco. </w:t>
      </w:r>
      <w:r>
        <w:br/>
      </w:r>
    </w:p>
    <w:p w14:paraId="272267EC" w14:textId="075512BB" w:rsidR="003B6305" w:rsidRDefault="003B6305" w:rsidP="00623A81">
      <w:pPr>
        <w:pStyle w:val="ListParagraph"/>
        <w:widowControl w:val="0"/>
        <w:numPr>
          <w:ilvl w:val="0"/>
          <w:numId w:val="17"/>
        </w:numPr>
        <w:autoSpaceDE w:val="0"/>
        <w:autoSpaceDN w:val="0"/>
        <w:spacing w:after="0" w:line="360" w:lineRule="auto"/>
      </w:pPr>
      <w:r>
        <w:lastRenderedPageBreak/>
        <w:t xml:space="preserve">It is illegal to supply or sell vaping kits to children under the age of 18.  </w:t>
      </w:r>
    </w:p>
    <w:p w14:paraId="1CD8F356" w14:textId="1D671200" w:rsidR="003B6305" w:rsidRDefault="003B6305" w:rsidP="00623A81">
      <w:pPr>
        <w:pStyle w:val="ListParagraph"/>
        <w:widowControl w:val="0"/>
        <w:numPr>
          <w:ilvl w:val="0"/>
          <w:numId w:val="17"/>
        </w:numPr>
        <w:autoSpaceDE w:val="0"/>
        <w:autoSpaceDN w:val="0"/>
        <w:spacing w:after="0" w:line="360" w:lineRule="auto"/>
      </w:pPr>
      <w:r>
        <w:t xml:space="preserve">There will be no vaping company branding anywhere on the hospital site.   </w:t>
      </w:r>
    </w:p>
    <w:p w14:paraId="49954B86" w14:textId="117ECE1E" w:rsidR="003B6305" w:rsidRDefault="003B6305" w:rsidP="003B6305">
      <w:pPr>
        <w:pStyle w:val="ListParagraph"/>
        <w:widowControl w:val="0"/>
        <w:autoSpaceDE w:val="0"/>
        <w:autoSpaceDN w:val="0"/>
        <w:spacing w:after="0" w:line="360" w:lineRule="auto"/>
      </w:pPr>
      <w:r>
        <w:br/>
      </w:r>
      <w:r>
        <w:br/>
      </w:r>
      <w:r>
        <w:br/>
      </w:r>
      <w:r w:rsidR="008E178C">
        <w:br/>
      </w:r>
    </w:p>
    <w:p w14:paraId="5FA0A010" w14:textId="20106024" w:rsidR="003B6305" w:rsidRDefault="003B6305" w:rsidP="00623A81">
      <w:pPr>
        <w:pStyle w:val="ListParagraph"/>
        <w:widowControl w:val="0"/>
        <w:numPr>
          <w:ilvl w:val="0"/>
          <w:numId w:val="18"/>
        </w:numPr>
        <w:autoSpaceDE w:val="0"/>
        <w:autoSpaceDN w:val="0"/>
        <w:spacing w:after="0" w:line="240" w:lineRule="auto"/>
        <w:contextualSpacing w:val="0"/>
      </w:pPr>
      <w:r>
        <w:t xml:space="preserve">Signage, communications and education will make clear these statements and ensure consistent terminology:  </w:t>
      </w:r>
      <w:r>
        <w:br/>
      </w:r>
    </w:p>
    <w:p w14:paraId="42F8E548" w14:textId="756B680B" w:rsidR="003B6305" w:rsidRPr="000F2B43" w:rsidRDefault="003B6305" w:rsidP="00623A81">
      <w:pPr>
        <w:pStyle w:val="ListParagraph"/>
        <w:widowControl w:val="0"/>
        <w:numPr>
          <w:ilvl w:val="0"/>
          <w:numId w:val="19"/>
        </w:numPr>
        <w:autoSpaceDE w:val="0"/>
        <w:autoSpaceDN w:val="0"/>
        <w:spacing w:after="0" w:line="360" w:lineRule="auto"/>
        <w:contextualSpacing w:val="0"/>
      </w:pPr>
      <w:r w:rsidRPr="000F2B43">
        <w:t>Substantially less harmful, not safe</w:t>
      </w:r>
      <w:r w:rsidR="000F2B43">
        <w:t xml:space="preserve">. </w:t>
      </w:r>
    </w:p>
    <w:p w14:paraId="26F6869F" w14:textId="0FFA9C30" w:rsidR="003B6305" w:rsidRPr="000F2B43" w:rsidRDefault="003B6305" w:rsidP="00623A81">
      <w:pPr>
        <w:pStyle w:val="ListParagraph"/>
        <w:widowControl w:val="0"/>
        <w:numPr>
          <w:ilvl w:val="0"/>
          <w:numId w:val="19"/>
        </w:numPr>
        <w:autoSpaceDE w:val="0"/>
        <w:autoSpaceDN w:val="0"/>
        <w:spacing w:after="0" w:line="360" w:lineRule="auto"/>
        <w:contextualSpacing w:val="0"/>
      </w:pPr>
      <w:r w:rsidRPr="000F2B43">
        <w:t>People that do not smoke should never start vaping</w:t>
      </w:r>
      <w:r w:rsidR="000F2B43">
        <w:t xml:space="preserve">. </w:t>
      </w:r>
    </w:p>
    <w:p w14:paraId="5A973F47" w14:textId="1A8ED332" w:rsidR="003B6305" w:rsidRPr="000F2B43" w:rsidRDefault="003B6305" w:rsidP="00623A81">
      <w:pPr>
        <w:pStyle w:val="ListParagraph"/>
        <w:widowControl w:val="0"/>
        <w:numPr>
          <w:ilvl w:val="0"/>
          <w:numId w:val="19"/>
        </w:numPr>
        <w:autoSpaceDE w:val="0"/>
        <w:autoSpaceDN w:val="0"/>
        <w:spacing w:after="0" w:line="360" w:lineRule="auto"/>
        <w:contextualSpacing w:val="0"/>
      </w:pPr>
      <w:r w:rsidRPr="000F2B43">
        <w:t>Vaping is illegal in children under the age of 18</w:t>
      </w:r>
      <w:r w:rsidR="000F2B43">
        <w:t xml:space="preserve">. </w:t>
      </w:r>
    </w:p>
    <w:p w14:paraId="15486F8D" w14:textId="0C02B035" w:rsidR="003B6305" w:rsidRDefault="003B6305" w:rsidP="003B6305">
      <w:r>
        <w:br/>
      </w:r>
    </w:p>
    <w:p w14:paraId="2E7650B3" w14:textId="50F7E202" w:rsidR="003B6305" w:rsidRPr="003B6305" w:rsidRDefault="003B6305" w:rsidP="003B6305">
      <w:pPr>
        <w:rPr>
          <w:b/>
          <w:bCs/>
          <w:sz w:val="28"/>
          <w:szCs w:val="28"/>
        </w:rPr>
      </w:pPr>
      <w:r>
        <w:rPr>
          <w:rStyle w:val="Strong"/>
          <w:sz w:val="28"/>
          <w:szCs w:val="28"/>
        </w:rPr>
        <w:t>8</w:t>
      </w:r>
      <w:r w:rsidRPr="003B6305">
        <w:rPr>
          <w:rStyle w:val="Strong"/>
          <w:sz w:val="28"/>
          <w:szCs w:val="28"/>
        </w:rPr>
        <w:t xml:space="preserve">. </w:t>
      </w:r>
      <w:r w:rsidR="000F2B43">
        <w:rPr>
          <w:rStyle w:val="Strong"/>
          <w:sz w:val="28"/>
          <w:szCs w:val="28"/>
        </w:rPr>
        <w:t xml:space="preserve">Policy Implementation </w:t>
      </w:r>
    </w:p>
    <w:p w14:paraId="31919433" w14:textId="2F9D7559" w:rsidR="003B6305" w:rsidRPr="003B6305" w:rsidRDefault="003B6305" w:rsidP="003B6305">
      <w:pPr>
        <w:rPr>
          <w:b/>
          <w:bCs/>
        </w:rPr>
      </w:pPr>
      <w:r w:rsidRPr="003B6305">
        <w:rPr>
          <w:b/>
          <w:bCs/>
          <w:color w:val="006AB5"/>
        </w:rPr>
        <w:t>8.1</w:t>
      </w:r>
      <w:r w:rsidRPr="003B6305">
        <w:rPr>
          <w:color w:val="006AB5"/>
        </w:rPr>
        <w:t xml:space="preserve"> </w:t>
      </w:r>
      <w:r w:rsidRPr="003B6305">
        <w:rPr>
          <w:b/>
          <w:bCs/>
        </w:rPr>
        <w:t xml:space="preserve">To support the implementation of this policy, we will:  </w:t>
      </w:r>
    </w:p>
    <w:p w14:paraId="4BEEF78C" w14:textId="2C2503CB" w:rsidR="003B6305" w:rsidRDefault="003B6305" w:rsidP="00623A81">
      <w:pPr>
        <w:pStyle w:val="ListParagraph"/>
        <w:widowControl w:val="0"/>
        <w:numPr>
          <w:ilvl w:val="0"/>
          <w:numId w:val="20"/>
        </w:numPr>
        <w:autoSpaceDE w:val="0"/>
        <w:autoSpaceDN w:val="0"/>
        <w:spacing w:after="0" w:line="240" w:lineRule="auto"/>
        <w:contextualSpacing w:val="0"/>
      </w:pPr>
      <w:r>
        <w:t xml:space="preserve">Provide a multi-layered signage, communications, education and information programme to explain the policy and the evidence behind it.  </w:t>
      </w:r>
      <w:r>
        <w:br/>
      </w:r>
    </w:p>
    <w:p w14:paraId="5018555F" w14:textId="5EB1FAD2" w:rsidR="003B6305" w:rsidRDefault="003B6305" w:rsidP="00623A81">
      <w:pPr>
        <w:pStyle w:val="ListParagraph"/>
        <w:widowControl w:val="0"/>
        <w:numPr>
          <w:ilvl w:val="0"/>
          <w:numId w:val="20"/>
        </w:numPr>
        <w:autoSpaceDE w:val="0"/>
        <w:autoSpaceDN w:val="0"/>
        <w:spacing w:after="0" w:line="240" w:lineRule="auto"/>
        <w:contextualSpacing w:val="0"/>
      </w:pPr>
      <w:r>
        <w:t xml:space="preserve">Remove all smoking-related estate including shelters, ashtrays and cigarette bins </w:t>
      </w:r>
      <w:r>
        <w:br/>
      </w:r>
    </w:p>
    <w:p w14:paraId="508FF973" w14:textId="77777777" w:rsidR="003B6305" w:rsidRDefault="003B6305" w:rsidP="00623A81">
      <w:pPr>
        <w:pStyle w:val="ListParagraph"/>
        <w:widowControl w:val="0"/>
        <w:numPr>
          <w:ilvl w:val="0"/>
          <w:numId w:val="20"/>
        </w:numPr>
        <w:autoSpaceDE w:val="0"/>
        <w:autoSpaceDN w:val="0"/>
        <w:spacing w:after="0" w:line="240" w:lineRule="auto"/>
        <w:contextualSpacing w:val="0"/>
      </w:pPr>
      <w:r>
        <w:t xml:space="preserve">Provide security-led, executive-led and senior clinician-led patrols of main entrances and quit zones with a standardised process, including the signposting to support and treatment to be tobacco-free on the hospital site, for discussing the policy with any person smoking on the hospital grounds.   </w:t>
      </w:r>
    </w:p>
    <w:p w14:paraId="16442255" w14:textId="7E3BCDF6" w:rsidR="003B6305" w:rsidRDefault="003B6305" w:rsidP="003B6305"/>
    <w:p w14:paraId="618DCB59" w14:textId="38E698C7" w:rsidR="003B6305" w:rsidRPr="003B6305" w:rsidRDefault="003B6305" w:rsidP="003B6305">
      <w:pPr>
        <w:rPr>
          <w:b/>
          <w:bCs/>
        </w:rPr>
      </w:pPr>
      <w:r w:rsidRPr="003B6305">
        <w:rPr>
          <w:b/>
          <w:bCs/>
        </w:rPr>
        <w:t xml:space="preserve">To ensure this policy is implemented staff must be clear about the guidelines set out below. To help staff members that smoke to support this policy, we will ensure ease of access to: </w:t>
      </w:r>
    </w:p>
    <w:p w14:paraId="15FDD939" w14:textId="5F23F36D" w:rsidR="003B6305" w:rsidRDefault="003B6305" w:rsidP="00623A81">
      <w:pPr>
        <w:pStyle w:val="ListParagraph"/>
        <w:widowControl w:val="0"/>
        <w:numPr>
          <w:ilvl w:val="0"/>
          <w:numId w:val="21"/>
        </w:numPr>
        <w:autoSpaceDE w:val="0"/>
        <w:autoSpaceDN w:val="0"/>
        <w:spacing w:after="0" w:line="360" w:lineRule="auto"/>
        <w:contextualSpacing w:val="0"/>
      </w:pPr>
      <w:r>
        <w:t>The Greater Manchester NHS staff digital treatment offer (</w:t>
      </w:r>
      <w:r w:rsidR="000F2B43">
        <w:t>S</w:t>
      </w:r>
      <w:r>
        <w:t>moke</w:t>
      </w:r>
      <w:r w:rsidR="000F2B43">
        <w:t xml:space="preserve"> F</w:t>
      </w:r>
      <w:r>
        <w:t>ree App)</w:t>
      </w:r>
      <w:r w:rsidR="000F2B43">
        <w:t>.</w:t>
      </w:r>
      <w:r>
        <w:t xml:space="preserve"> </w:t>
      </w:r>
    </w:p>
    <w:p w14:paraId="30B41F05" w14:textId="40E653A7" w:rsidR="003B6305" w:rsidRDefault="003B6305" w:rsidP="00623A81">
      <w:pPr>
        <w:pStyle w:val="ListParagraph"/>
        <w:widowControl w:val="0"/>
        <w:numPr>
          <w:ilvl w:val="0"/>
          <w:numId w:val="21"/>
        </w:numPr>
        <w:autoSpaceDE w:val="0"/>
        <w:autoSpaceDN w:val="0"/>
        <w:spacing w:after="0" w:line="360" w:lineRule="auto"/>
        <w:contextualSpacing w:val="0"/>
      </w:pPr>
      <w:r>
        <w:t xml:space="preserve">The Trust’s specialist </w:t>
      </w:r>
      <w:r w:rsidR="000F2B43">
        <w:t>Treating Tobacco Dependency</w:t>
      </w:r>
      <w:r>
        <w:t xml:space="preserve"> </w:t>
      </w:r>
      <w:r w:rsidR="000F2B43">
        <w:t>service.</w:t>
      </w:r>
      <w:r>
        <w:t xml:space="preserve">  </w:t>
      </w:r>
    </w:p>
    <w:p w14:paraId="4A1F4D1A" w14:textId="2C00FACD" w:rsidR="003B6305" w:rsidRDefault="003B6305" w:rsidP="00623A81">
      <w:pPr>
        <w:pStyle w:val="ListParagraph"/>
        <w:widowControl w:val="0"/>
        <w:numPr>
          <w:ilvl w:val="0"/>
          <w:numId w:val="21"/>
        </w:numPr>
        <w:autoSpaceDE w:val="0"/>
        <w:autoSpaceDN w:val="0"/>
        <w:spacing w:after="0" w:line="360" w:lineRule="auto"/>
        <w:contextualSpacing w:val="0"/>
      </w:pPr>
      <w:r>
        <w:t>The relevant community stop smoking service</w:t>
      </w:r>
      <w:r w:rsidR="000F2B43">
        <w:t xml:space="preserve">. </w:t>
      </w:r>
      <w:r>
        <w:t xml:space="preserve">   </w:t>
      </w:r>
    </w:p>
    <w:p w14:paraId="2DDDCDDD" w14:textId="77777777" w:rsidR="003B6305" w:rsidRDefault="003B6305" w:rsidP="00623A81">
      <w:pPr>
        <w:pStyle w:val="ListParagraph"/>
        <w:widowControl w:val="0"/>
        <w:numPr>
          <w:ilvl w:val="0"/>
          <w:numId w:val="21"/>
        </w:numPr>
        <w:autoSpaceDE w:val="0"/>
        <w:autoSpaceDN w:val="0"/>
        <w:spacing w:after="0" w:line="360" w:lineRule="auto"/>
        <w:contextualSpacing w:val="0"/>
      </w:pPr>
      <w:r>
        <w:t xml:space="preserve">Equality Impact Assessment. </w:t>
      </w:r>
    </w:p>
    <w:p w14:paraId="0A9ADBEF" w14:textId="4ECEB68C" w:rsidR="004E6224" w:rsidRDefault="003B6305" w:rsidP="004E6224">
      <w:r>
        <w:lastRenderedPageBreak/>
        <w:br/>
      </w:r>
      <w:r w:rsidRPr="003B6305">
        <w:rPr>
          <w:b/>
          <w:bCs/>
          <w:color w:val="006AB5"/>
        </w:rPr>
        <w:t>8.2</w:t>
      </w:r>
      <w:r w:rsidRPr="003B6305">
        <w:rPr>
          <w:color w:val="006AB5"/>
        </w:rPr>
        <w:t xml:space="preserve"> </w:t>
      </w:r>
      <w:r>
        <w:t xml:space="preserve">We are committed to promoting equality and diversity in all areas of its activities.  The Trust aims to ensure that everyone has equal access to its services and that there are equal opportunities in its employment and procedural documents, and decision making supports the promotion of equality and diversity. An Equality Impact Assessment has been undertaken prior to developing this policy, and the issues identified were incorporated as part of the policy.  </w:t>
      </w:r>
    </w:p>
    <w:p w14:paraId="1C1C2D34" w14:textId="2B1CF8BA" w:rsidR="003B6305" w:rsidRPr="003B6305" w:rsidRDefault="008E178C" w:rsidP="003B6305">
      <w:pPr>
        <w:rPr>
          <w:b/>
          <w:bCs/>
        </w:rPr>
      </w:pPr>
      <w:r>
        <w:rPr>
          <w:b/>
          <w:bCs/>
        </w:rPr>
        <w:br/>
      </w:r>
      <w:r w:rsidR="003B6305" w:rsidRPr="003B6305">
        <w:rPr>
          <w:b/>
          <w:bCs/>
        </w:rPr>
        <w:t xml:space="preserve">The Trust undertakes Equality Impact Assessments to ensure that its activities do not discriminate on the grounds of: </w:t>
      </w:r>
    </w:p>
    <w:p w14:paraId="7FFEEA3F" w14:textId="495783D1" w:rsidR="003B6305" w:rsidRDefault="003B6305" w:rsidP="00623A81">
      <w:pPr>
        <w:pStyle w:val="ListParagraph"/>
        <w:widowControl w:val="0"/>
        <w:numPr>
          <w:ilvl w:val="0"/>
          <w:numId w:val="22"/>
        </w:numPr>
        <w:autoSpaceDE w:val="0"/>
        <w:autoSpaceDN w:val="0"/>
        <w:spacing w:after="0" w:line="276" w:lineRule="auto"/>
        <w:contextualSpacing w:val="0"/>
      </w:pPr>
      <w:r>
        <w:t xml:space="preserve">Religion or </w:t>
      </w:r>
      <w:r w:rsidR="000F2B43">
        <w:t>b</w:t>
      </w:r>
      <w:r>
        <w:t>elief</w:t>
      </w:r>
    </w:p>
    <w:p w14:paraId="716D623A" w14:textId="77777777" w:rsidR="003B6305" w:rsidRDefault="003B6305" w:rsidP="00623A81">
      <w:pPr>
        <w:pStyle w:val="ListParagraph"/>
        <w:widowControl w:val="0"/>
        <w:numPr>
          <w:ilvl w:val="0"/>
          <w:numId w:val="22"/>
        </w:numPr>
        <w:autoSpaceDE w:val="0"/>
        <w:autoSpaceDN w:val="0"/>
        <w:spacing w:after="0" w:line="276" w:lineRule="auto"/>
        <w:contextualSpacing w:val="0"/>
      </w:pPr>
      <w:r>
        <w:t>Sex or gender</w:t>
      </w:r>
    </w:p>
    <w:p w14:paraId="0C5E4821" w14:textId="7E606F37" w:rsidR="003B6305" w:rsidRDefault="003B6305" w:rsidP="00623A81">
      <w:pPr>
        <w:pStyle w:val="ListParagraph"/>
        <w:widowControl w:val="0"/>
        <w:numPr>
          <w:ilvl w:val="0"/>
          <w:numId w:val="22"/>
        </w:numPr>
        <w:autoSpaceDE w:val="0"/>
        <w:autoSpaceDN w:val="0"/>
        <w:spacing w:after="0" w:line="276" w:lineRule="auto"/>
        <w:contextualSpacing w:val="0"/>
      </w:pPr>
      <w:r>
        <w:t xml:space="preserve">Marriage or </w:t>
      </w:r>
      <w:r w:rsidR="000F2B43">
        <w:t>c</w:t>
      </w:r>
      <w:r>
        <w:t xml:space="preserve">ivil </w:t>
      </w:r>
      <w:r w:rsidR="000F2B43">
        <w:t>p</w:t>
      </w:r>
      <w:r>
        <w:t>artnership</w:t>
      </w:r>
    </w:p>
    <w:p w14:paraId="1801D39C" w14:textId="77777777" w:rsidR="003B6305" w:rsidRDefault="003B6305" w:rsidP="00623A81">
      <w:pPr>
        <w:pStyle w:val="ListParagraph"/>
        <w:widowControl w:val="0"/>
        <w:numPr>
          <w:ilvl w:val="0"/>
          <w:numId w:val="22"/>
        </w:numPr>
        <w:autoSpaceDE w:val="0"/>
        <w:autoSpaceDN w:val="0"/>
        <w:spacing w:after="0" w:line="276" w:lineRule="auto"/>
        <w:contextualSpacing w:val="0"/>
      </w:pPr>
      <w:r>
        <w:t>Age</w:t>
      </w:r>
    </w:p>
    <w:p w14:paraId="191FD54D" w14:textId="77777777" w:rsidR="003B6305" w:rsidRDefault="003B6305" w:rsidP="00623A81">
      <w:pPr>
        <w:pStyle w:val="ListParagraph"/>
        <w:widowControl w:val="0"/>
        <w:numPr>
          <w:ilvl w:val="0"/>
          <w:numId w:val="22"/>
        </w:numPr>
        <w:autoSpaceDE w:val="0"/>
        <w:autoSpaceDN w:val="0"/>
        <w:spacing w:after="0" w:line="276" w:lineRule="auto"/>
        <w:contextualSpacing w:val="0"/>
      </w:pPr>
      <w:r>
        <w:t>Sexual orientation</w:t>
      </w:r>
    </w:p>
    <w:p w14:paraId="7546A557" w14:textId="77777777" w:rsidR="003B6305" w:rsidRDefault="003B6305" w:rsidP="00623A81">
      <w:pPr>
        <w:pStyle w:val="ListParagraph"/>
        <w:widowControl w:val="0"/>
        <w:numPr>
          <w:ilvl w:val="0"/>
          <w:numId w:val="22"/>
        </w:numPr>
        <w:autoSpaceDE w:val="0"/>
        <w:autoSpaceDN w:val="0"/>
        <w:spacing w:after="0" w:line="276" w:lineRule="auto"/>
        <w:contextualSpacing w:val="0"/>
      </w:pPr>
      <w:r>
        <w:t>Disability</w:t>
      </w:r>
    </w:p>
    <w:p w14:paraId="3241E78D" w14:textId="542B3B18" w:rsidR="003B6305" w:rsidRDefault="003B6305" w:rsidP="00623A81">
      <w:pPr>
        <w:pStyle w:val="ListParagraph"/>
        <w:widowControl w:val="0"/>
        <w:numPr>
          <w:ilvl w:val="0"/>
          <w:numId w:val="22"/>
        </w:numPr>
        <w:autoSpaceDE w:val="0"/>
        <w:autoSpaceDN w:val="0"/>
        <w:spacing w:after="0" w:line="276" w:lineRule="auto"/>
        <w:contextualSpacing w:val="0"/>
      </w:pPr>
      <w:r>
        <w:t xml:space="preserve">Pregnancy or </w:t>
      </w:r>
      <w:r w:rsidR="000F2B43">
        <w:t>m</w:t>
      </w:r>
      <w:r>
        <w:t>aternity</w:t>
      </w:r>
    </w:p>
    <w:p w14:paraId="255CEA1C" w14:textId="77777777" w:rsidR="003B6305" w:rsidRDefault="003B6305" w:rsidP="00623A81">
      <w:pPr>
        <w:pStyle w:val="ListParagraph"/>
        <w:widowControl w:val="0"/>
        <w:numPr>
          <w:ilvl w:val="0"/>
          <w:numId w:val="22"/>
        </w:numPr>
        <w:autoSpaceDE w:val="0"/>
        <w:autoSpaceDN w:val="0"/>
        <w:spacing w:after="0" w:line="276" w:lineRule="auto"/>
        <w:contextualSpacing w:val="0"/>
      </w:pPr>
      <w:r>
        <w:t xml:space="preserve">Race or ethnicity  </w:t>
      </w:r>
    </w:p>
    <w:p w14:paraId="788DFE7F" w14:textId="77777777" w:rsidR="003B6305" w:rsidRDefault="003B6305" w:rsidP="003B6305"/>
    <w:p w14:paraId="360324F0" w14:textId="65E47B65" w:rsidR="003B6305" w:rsidRPr="0022505E" w:rsidRDefault="003B6305" w:rsidP="003B6305">
      <w:pPr>
        <w:rPr>
          <w:b/>
          <w:bCs/>
        </w:rPr>
      </w:pPr>
      <w:r w:rsidRPr="0022505E">
        <w:rPr>
          <w:b/>
          <w:bCs/>
        </w:rPr>
        <w:t>We also consider the impact on socially excluded groups and the impact on human rights</w:t>
      </w:r>
      <w:r w:rsidR="000F2B43">
        <w:rPr>
          <w:b/>
          <w:bCs/>
        </w:rPr>
        <w:t xml:space="preserve">: </w:t>
      </w:r>
      <w:r w:rsidRPr="0022505E">
        <w:rPr>
          <w:b/>
          <w:bCs/>
        </w:rPr>
        <w:t xml:space="preserve">  </w:t>
      </w:r>
    </w:p>
    <w:p w14:paraId="500C1887" w14:textId="48058CDF" w:rsidR="003B6305" w:rsidRDefault="003B6305" w:rsidP="00623A81">
      <w:pPr>
        <w:pStyle w:val="ListParagraph"/>
        <w:widowControl w:val="0"/>
        <w:numPr>
          <w:ilvl w:val="0"/>
          <w:numId w:val="23"/>
        </w:numPr>
        <w:autoSpaceDE w:val="0"/>
        <w:autoSpaceDN w:val="0"/>
        <w:spacing w:after="0" w:line="240" w:lineRule="auto"/>
        <w:contextualSpacing w:val="0"/>
      </w:pPr>
      <w:r>
        <w:t xml:space="preserve">Patients with visual or hearing impairment wishing to vape may find it difficult to identify where vaping is, and is not, permitted on hospital grounds.  </w:t>
      </w:r>
      <w:r w:rsidR="0022505E">
        <w:br/>
      </w:r>
    </w:p>
    <w:p w14:paraId="7B15C23D" w14:textId="300B3F04" w:rsidR="003B6305" w:rsidRDefault="003B6305" w:rsidP="00623A81">
      <w:pPr>
        <w:pStyle w:val="ListParagraph"/>
        <w:widowControl w:val="0"/>
        <w:numPr>
          <w:ilvl w:val="0"/>
          <w:numId w:val="23"/>
        </w:numPr>
        <w:autoSpaceDE w:val="0"/>
        <w:autoSpaceDN w:val="0"/>
        <w:spacing w:after="0" w:line="240" w:lineRule="auto"/>
        <w:contextualSpacing w:val="0"/>
      </w:pPr>
      <w:r>
        <w:t xml:space="preserve">Patients with a disability wishing to vape may have difficulty in vaping away from exclusion zones.  </w:t>
      </w:r>
      <w:r w:rsidR="0022505E">
        <w:br/>
      </w:r>
    </w:p>
    <w:p w14:paraId="0B726449" w14:textId="77777777" w:rsidR="0022505E" w:rsidRDefault="0022505E" w:rsidP="0022505E">
      <w:pPr>
        <w:widowControl w:val="0"/>
        <w:autoSpaceDE w:val="0"/>
        <w:autoSpaceDN w:val="0"/>
        <w:spacing w:after="0" w:line="240" w:lineRule="auto"/>
        <w:ind w:left="360"/>
      </w:pPr>
    </w:p>
    <w:p w14:paraId="28CB2765" w14:textId="386BFE81" w:rsidR="0022505E" w:rsidRPr="0022505E" w:rsidRDefault="0022505E" w:rsidP="0022505E">
      <w:pPr>
        <w:rPr>
          <w:b/>
          <w:bCs/>
        </w:rPr>
      </w:pPr>
      <w:r w:rsidRPr="0022505E">
        <w:rPr>
          <w:b/>
          <w:bCs/>
        </w:rPr>
        <w:t xml:space="preserve">Mitigation action </w:t>
      </w:r>
    </w:p>
    <w:p w14:paraId="337FB1F0" w14:textId="238D0EDF" w:rsidR="0022505E" w:rsidRPr="00645568" w:rsidRDefault="0022505E" w:rsidP="00623A81">
      <w:pPr>
        <w:pStyle w:val="ListParagraph"/>
        <w:widowControl w:val="0"/>
        <w:numPr>
          <w:ilvl w:val="0"/>
          <w:numId w:val="24"/>
        </w:numPr>
        <w:autoSpaceDE w:val="0"/>
        <w:autoSpaceDN w:val="0"/>
        <w:spacing w:after="0" w:line="240" w:lineRule="auto"/>
        <w:contextualSpacing w:val="0"/>
      </w:pPr>
      <w:r w:rsidRPr="00645568">
        <w:t xml:space="preserve">All patients will be offered medicinal </w:t>
      </w:r>
      <w:r w:rsidR="000F2B43">
        <w:t>NRT</w:t>
      </w:r>
      <w:r w:rsidRPr="00645568">
        <w:t xml:space="preserve"> to alleviate nicotine withdrawal and support them to be tobacco free</w:t>
      </w:r>
      <w:r w:rsidR="000F2B43">
        <w:t xml:space="preserve">. </w:t>
      </w:r>
      <w:r>
        <w:br/>
      </w:r>
    </w:p>
    <w:p w14:paraId="7F1D9FF2" w14:textId="6DAB12EF" w:rsidR="0022505E" w:rsidRPr="00645568" w:rsidRDefault="0022505E" w:rsidP="00623A81">
      <w:pPr>
        <w:pStyle w:val="ListParagraph"/>
        <w:widowControl w:val="0"/>
        <w:numPr>
          <w:ilvl w:val="0"/>
          <w:numId w:val="24"/>
        </w:numPr>
        <w:autoSpaceDE w:val="0"/>
        <w:autoSpaceDN w:val="0"/>
        <w:spacing w:after="0" w:line="240" w:lineRule="auto"/>
        <w:contextualSpacing w:val="0"/>
      </w:pPr>
      <w:r>
        <w:t xml:space="preserve">Vaping exclusion </w:t>
      </w:r>
      <w:r w:rsidR="000F2B43">
        <w:t xml:space="preserve">zones </w:t>
      </w:r>
      <w:r w:rsidR="000F2B43" w:rsidRPr="00645568">
        <w:t>will</w:t>
      </w:r>
      <w:r w:rsidRPr="00645568">
        <w:t xml:space="preserve"> be placed in accessible areas on the external grounds</w:t>
      </w:r>
      <w:r w:rsidR="000F2B43">
        <w:t xml:space="preserve">. </w:t>
      </w:r>
      <w:r>
        <w:br/>
      </w:r>
    </w:p>
    <w:p w14:paraId="2E8DF1C3" w14:textId="6FD59D94" w:rsidR="0022505E" w:rsidRDefault="0022505E" w:rsidP="00623A81">
      <w:pPr>
        <w:pStyle w:val="ListParagraph"/>
        <w:widowControl w:val="0"/>
        <w:numPr>
          <w:ilvl w:val="0"/>
          <w:numId w:val="24"/>
        </w:numPr>
        <w:autoSpaceDE w:val="0"/>
        <w:autoSpaceDN w:val="0"/>
        <w:spacing w:after="0" w:line="240" w:lineRule="auto"/>
        <w:contextualSpacing w:val="0"/>
      </w:pPr>
      <w:r w:rsidRPr="00645568">
        <w:t>A secondary means of communicating changes, beyond signage, may be required for those with hidden and visible disabilities or impairment</w:t>
      </w:r>
      <w:r w:rsidR="000F2B43">
        <w:t xml:space="preserve">. </w:t>
      </w:r>
    </w:p>
    <w:p w14:paraId="31D9B53F" w14:textId="77777777" w:rsidR="0022505E" w:rsidRDefault="0022505E" w:rsidP="0022505E">
      <w:pPr>
        <w:widowControl w:val="0"/>
        <w:autoSpaceDE w:val="0"/>
        <w:autoSpaceDN w:val="0"/>
        <w:spacing w:after="0" w:line="240" w:lineRule="auto"/>
        <w:ind w:left="360"/>
      </w:pPr>
    </w:p>
    <w:p w14:paraId="36DC3116" w14:textId="77777777" w:rsidR="0022505E" w:rsidRDefault="0022505E" w:rsidP="0022505E">
      <w:pPr>
        <w:widowControl w:val="0"/>
        <w:autoSpaceDE w:val="0"/>
        <w:autoSpaceDN w:val="0"/>
        <w:spacing w:after="0" w:line="240" w:lineRule="auto"/>
        <w:ind w:left="360"/>
      </w:pPr>
    </w:p>
    <w:p w14:paraId="77A34D05" w14:textId="77777777" w:rsidR="007F30A9" w:rsidRDefault="007F30A9" w:rsidP="0022505E">
      <w:pPr>
        <w:rPr>
          <w:rStyle w:val="Strong"/>
        </w:rPr>
      </w:pPr>
    </w:p>
    <w:p w14:paraId="41699C26" w14:textId="77777777" w:rsidR="007F30A9" w:rsidRDefault="007F30A9" w:rsidP="0022505E">
      <w:pPr>
        <w:rPr>
          <w:rStyle w:val="Strong"/>
          <w:sz w:val="28"/>
          <w:szCs w:val="28"/>
        </w:rPr>
      </w:pPr>
    </w:p>
    <w:p w14:paraId="6A8CFBBF" w14:textId="77777777" w:rsidR="007F30A9" w:rsidRDefault="007F30A9" w:rsidP="0022505E">
      <w:pPr>
        <w:rPr>
          <w:rStyle w:val="Strong"/>
          <w:sz w:val="28"/>
          <w:szCs w:val="28"/>
        </w:rPr>
      </w:pPr>
    </w:p>
    <w:p w14:paraId="357AB49D" w14:textId="77777777" w:rsidR="00623A81" w:rsidRDefault="00623A81" w:rsidP="0022505E">
      <w:pPr>
        <w:rPr>
          <w:rStyle w:val="Strong"/>
          <w:sz w:val="28"/>
          <w:szCs w:val="28"/>
        </w:rPr>
      </w:pPr>
    </w:p>
    <w:p w14:paraId="3BE0EE11" w14:textId="77777777" w:rsidR="00623A81" w:rsidRDefault="00623A81" w:rsidP="0022505E">
      <w:pPr>
        <w:rPr>
          <w:rStyle w:val="Strong"/>
          <w:sz w:val="28"/>
          <w:szCs w:val="28"/>
        </w:rPr>
      </w:pPr>
    </w:p>
    <w:p w14:paraId="78DC402A" w14:textId="3F6FB78A" w:rsidR="0022505E" w:rsidRPr="0022505E" w:rsidRDefault="008E178C" w:rsidP="0022505E">
      <w:pPr>
        <w:rPr>
          <w:b/>
          <w:bCs/>
          <w:sz w:val="28"/>
          <w:szCs w:val="28"/>
        </w:rPr>
      </w:pPr>
      <w:r>
        <w:rPr>
          <w:rStyle w:val="Strong"/>
          <w:sz w:val="28"/>
          <w:szCs w:val="28"/>
        </w:rPr>
        <w:br/>
      </w:r>
      <w:r w:rsidR="0022505E" w:rsidRPr="0022505E">
        <w:rPr>
          <w:rStyle w:val="Strong"/>
          <w:sz w:val="28"/>
          <w:szCs w:val="28"/>
        </w:rPr>
        <w:t>9. C</w:t>
      </w:r>
      <w:r w:rsidR="000F2B43">
        <w:rPr>
          <w:rStyle w:val="Strong"/>
          <w:sz w:val="28"/>
          <w:szCs w:val="28"/>
        </w:rPr>
        <w:t>onsultation, Approval and Ratification Process</w:t>
      </w:r>
      <w:r w:rsidR="0022505E" w:rsidRPr="0022505E">
        <w:rPr>
          <w:rStyle w:val="Strong"/>
          <w:sz w:val="28"/>
          <w:szCs w:val="28"/>
        </w:rPr>
        <w:t xml:space="preserve"> </w:t>
      </w:r>
    </w:p>
    <w:p w14:paraId="0B6322CB" w14:textId="1C90CA10" w:rsidR="0022505E" w:rsidRDefault="0022505E" w:rsidP="0022505E">
      <w:r w:rsidRPr="0022505E">
        <w:rPr>
          <w:b/>
          <w:bCs/>
          <w:color w:val="006AB5"/>
        </w:rPr>
        <w:t>9.1</w:t>
      </w:r>
      <w:r w:rsidRPr="0022505E">
        <w:rPr>
          <w:color w:val="006AB5"/>
        </w:rPr>
        <w:t xml:space="preserve"> </w:t>
      </w:r>
      <w:r>
        <w:t xml:space="preserve">This policy has been co-produced with clinicians, the Greater Manchester Tobacco Control Make Smoking History programme. This policy is in line with the </w:t>
      </w:r>
      <w:r w:rsidR="000F2B43">
        <w:t>city-</w:t>
      </w:r>
      <w:r>
        <w:t xml:space="preserve">regional strategy and is a vanguard policy for Greater Manchester that will be used to standardise smokefree hospital site policy across </w:t>
      </w:r>
      <w:r w:rsidR="007F30A9">
        <w:t xml:space="preserve">all sites. </w:t>
      </w:r>
      <w:r>
        <w:br/>
      </w:r>
    </w:p>
    <w:p w14:paraId="618557A4" w14:textId="2DAF399A" w:rsidR="0022505E" w:rsidRPr="0022505E" w:rsidRDefault="0022505E" w:rsidP="0022505E">
      <w:pPr>
        <w:rPr>
          <w:b/>
          <w:bCs/>
        </w:rPr>
      </w:pPr>
      <w:r w:rsidRPr="0022505E">
        <w:rPr>
          <w:b/>
          <w:bCs/>
          <w:color w:val="006AB5"/>
        </w:rPr>
        <w:t>9.2</w:t>
      </w:r>
      <w:r w:rsidRPr="0022505E">
        <w:rPr>
          <w:color w:val="006AB5"/>
        </w:rPr>
        <w:t xml:space="preserve"> </w:t>
      </w:r>
      <w:r w:rsidRPr="0022505E">
        <w:rPr>
          <w:b/>
          <w:bCs/>
        </w:rPr>
        <w:t xml:space="preserve">The following groups have been consulted regarding the development of this policy: </w:t>
      </w:r>
    </w:p>
    <w:p w14:paraId="755659EF" w14:textId="77792664" w:rsidR="0022505E" w:rsidRDefault="0022505E" w:rsidP="00623A81">
      <w:pPr>
        <w:pStyle w:val="ListParagraph"/>
        <w:widowControl w:val="0"/>
        <w:numPr>
          <w:ilvl w:val="0"/>
          <w:numId w:val="25"/>
        </w:numPr>
        <w:autoSpaceDE w:val="0"/>
        <w:autoSpaceDN w:val="0"/>
        <w:spacing w:after="0" w:line="276" w:lineRule="auto"/>
        <w:contextualSpacing w:val="0"/>
      </w:pPr>
      <w:r>
        <w:t xml:space="preserve">Workforce Policy Working Group </w:t>
      </w:r>
    </w:p>
    <w:p w14:paraId="7E0C5D6E" w14:textId="2031EDD2" w:rsidR="0022505E" w:rsidRDefault="0022505E" w:rsidP="00623A81">
      <w:pPr>
        <w:pStyle w:val="ListParagraph"/>
        <w:widowControl w:val="0"/>
        <w:numPr>
          <w:ilvl w:val="0"/>
          <w:numId w:val="25"/>
        </w:numPr>
        <w:autoSpaceDE w:val="0"/>
        <w:autoSpaceDN w:val="0"/>
        <w:spacing w:after="0" w:line="276" w:lineRule="auto"/>
        <w:contextualSpacing w:val="0"/>
      </w:pPr>
      <w:r>
        <w:t xml:space="preserve">Human Resources Teams </w:t>
      </w:r>
    </w:p>
    <w:p w14:paraId="5080CE93" w14:textId="774C208B" w:rsidR="0022505E" w:rsidRDefault="0022505E" w:rsidP="00623A81">
      <w:pPr>
        <w:pStyle w:val="ListParagraph"/>
        <w:widowControl w:val="0"/>
        <w:numPr>
          <w:ilvl w:val="0"/>
          <w:numId w:val="25"/>
        </w:numPr>
        <w:autoSpaceDE w:val="0"/>
        <w:autoSpaceDN w:val="0"/>
        <w:spacing w:after="0" w:line="276" w:lineRule="auto"/>
        <w:contextualSpacing w:val="0"/>
      </w:pPr>
      <w:r>
        <w:t xml:space="preserve">Operational Managers </w:t>
      </w:r>
    </w:p>
    <w:p w14:paraId="2664D469" w14:textId="0F38AF2F" w:rsidR="0022505E" w:rsidRDefault="0022505E" w:rsidP="00623A81">
      <w:pPr>
        <w:pStyle w:val="ListParagraph"/>
        <w:widowControl w:val="0"/>
        <w:numPr>
          <w:ilvl w:val="0"/>
          <w:numId w:val="25"/>
        </w:numPr>
        <w:autoSpaceDE w:val="0"/>
        <w:autoSpaceDN w:val="0"/>
        <w:spacing w:after="0" w:line="276" w:lineRule="auto"/>
        <w:contextualSpacing w:val="0"/>
      </w:pPr>
      <w:r>
        <w:t xml:space="preserve">Staff Networks </w:t>
      </w:r>
    </w:p>
    <w:p w14:paraId="05357739" w14:textId="77777777" w:rsidR="0022505E" w:rsidRDefault="0022505E" w:rsidP="00623A81">
      <w:pPr>
        <w:pStyle w:val="ListParagraph"/>
        <w:widowControl w:val="0"/>
        <w:numPr>
          <w:ilvl w:val="0"/>
          <w:numId w:val="25"/>
        </w:numPr>
        <w:autoSpaceDE w:val="0"/>
        <w:autoSpaceDN w:val="0"/>
        <w:spacing w:after="0" w:line="276" w:lineRule="auto"/>
        <w:contextualSpacing w:val="0"/>
      </w:pPr>
      <w:r>
        <w:t xml:space="preserve">Estates   </w:t>
      </w:r>
    </w:p>
    <w:p w14:paraId="6F2B6639" w14:textId="77777777" w:rsidR="0022505E" w:rsidRDefault="0022505E" w:rsidP="0022505E"/>
    <w:p w14:paraId="6EFD9277" w14:textId="1C0BA9BC" w:rsidR="0022505E" w:rsidRDefault="0022505E" w:rsidP="0022505E">
      <w:r w:rsidRPr="0022505E">
        <w:rPr>
          <w:b/>
          <w:bCs/>
          <w:color w:val="006AB5"/>
        </w:rPr>
        <w:t>9.3</w:t>
      </w:r>
      <w:r w:rsidRPr="0022505E">
        <w:rPr>
          <w:color w:val="006AB5"/>
        </w:rPr>
        <w:t xml:space="preserve"> </w:t>
      </w:r>
      <w:r>
        <w:t>The policy will be approved by the Smoke</w:t>
      </w:r>
      <w:r w:rsidR="007F30A9">
        <w:t>f</w:t>
      </w:r>
      <w:r>
        <w:t>ree Steering Group and executively ratified at the Board of Directors</w:t>
      </w:r>
      <w:r w:rsidR="007F30A9">
        <w:t xml:space="preserve">. </w:t>
      </w:r>
      <w:r>
        <w:br/>
      </w:r>
    </w:p>
    <w:p w14:paraId="3A0FF52D" w14:textId="50CE28CA" w:rsidR="0022505E" w:rsidRPr="00AC3031" w:rsidRDefault="0022505E" w:rsidP="0022505E">
      <w:pPr>
        <w:rPr>
          <w:rStyle w:val="Strong"/>
        </w:rPr>
      </w:pPr>
      <w:r w:rsidRPr="0022505E">
        <w:rPr>
          <w:b/>
          <w:bCs/>
          <w:color w:val="006AB5"/>
        </w:rPr>
        <w:t>9.4</w:t>
      </w:r>
      <w:r w:rsidRPr="0022505E">
        <w:rPr>
          <w:color w:val="006AB5"/>
        </w:rPr>
        <w:t xml:space="preserve"> </w:t>
      </w:r>
      <w:r>
        <w:t>The</w:t>
      </w:r>
      <w:r w:rsidR="007F30A9">
        <w:t xml:space="preserve"> GM</w:t>
      </w:r>
      <w:r>
        <w:t xml:space="preserve"> </w:t>
      </w:r>
      <w:r w:rsidR="007F30A9">
        <w:t>p</w:t>
      </w:r>
      <w:r>
        <w:t>olicy will be reviewed every two</w:t>
      </w:r>
      <w:r w:rsidR="007F30A9">
        <w:t xml:space="preserve"> </w:t>
      </w:r>
      <w:r>
        <w:t xml:space="preserve">years. This will take place sooner if employment legislation changes. The same stakeholder groups will be consulted, and the same approval ratification process will be followed.  </w:t>
      </w:r>
      <w:r>
        <w:br/>
      </w:r>
      <w:r>
        <w:br/>
      </w:r>
      <w:r>
        <w:br/>
      </w:r>
      <w:r w:rsidRPr="0022505E">
        <w:rPr>
          <w:rStyle w:val="Strong"/>
          <w:sz w:val="28"/>
          <w:szCs w:val="28"/>
        </w:rPr>
        <w:t>10. D</w:t>
      </w:r>
      <w:r w:rsidR="007F30A9">
        <w:rPr>
          <w:rStyle w:val="Strong"/>
          <w:sz w:val="28"/>
          <w:szCs w:val="28"/>
        </w:rPr>
        <w:t xml:space="preserve">issemination and Implementation </w:t>
      </w:r>
    </w:p>
    <w:p w14:paraId="5A9BEAEF" w14:textId="01354BCE" w:rsidR="0022505E" w:rsidRDefault="0022505E" w:rsidP="0022505E">
      <w:r w:rsidRPr="0022505E">
        <w:rPr>
          <w:b/>
          <w:bCs/>
          <w:color w:val="006AB5"/>
        </w:rPr>
        <w:t>10.1</w:t>
      </w:r>
      <w:r>
        <w:rPr>
          <w:b/>
          <w:bCs/>
        </w:rPr>
        <w:t xml:space="preserve"> </w:t>
      </w:r>
      <w:r w:rsidRPr="0022505E">
        <w:rPr>
          <w:b/>
          <w:bCs/>
        </w:rPr>
        <w:t>Dissemination</w:t>
      </w:r>
      <w:r>
        <w:t xml:space="preserve">  </w:t>
      </w:r>
      <w:r>
        <w:br/>
        <w:t xml:space="preserve">The new policy will be discussed with the Hospital’s communication channels. The education package will be hosted in the learning hub and categorised as a core module for all staff. A new signage and communication strategy will be used to support the implementation of this policy.  </w:t>
      </w:r>
    </w:p>
    <w:p w14:paraId="0B3147F3" w14:textId="73B54A28" w:rsidR="0022505E" w:rsidRDefault="0022505E" w:rsidP="0022505E">
      <w:r>
        <w:t>The policy will be placed on the Trust’s intranet to enable access by both managers and staff and old versions of the policy will be removed</w:t>
      </w:r>
      <w:r w:rsidR="007F30A9">
        <w:t xml:space="preserve">. </w:t>
      </w:r>
    </w:p>
    <w:p w14:paraId="7CA1F8C9" w14:textId="77777777" w:rsidR="0022505E" w:rsidRDefault="0022505E" w:rsidP="0022505E">
      <w:r>
        <w:t xml:space="preserve">Communication will be included in hospital-wide communications to advise staff of the new policy and any relevant changes.    </w:t>
      </w:r>
    </w:p>
    <w:p w14:paraId="6CD22A1B" w14:textId="77777777" w:rsidR="0022505E" w:rsidRDefault="0022505E" w:rsidP="0022505E"/>
    <w:p w14:paraId="23D74402" w14:textId="77777777" w:rsidR="0022505E" w:rsidRDefault="0022505E" w:rsidP="0022505E"/>
    <w:p w14:paraId="2D1C7D00" w14:textId="77777777" w:rsidR="0022505E" w:rsidRDefault="0022505E" w:rsidP="0022505E"/>
    <w:p w14:paraId="0A878861" w14:textId="77777777" w:rsidR="0022505E" w:rsidRDefault="0022505E" w:rsidP="0022505E"/>
    <w:p w14:paraId="680B9AD6" w14:textId="0FF6484F" w:rsidR="0022505E" w:rsidRPr="0022505E" w:rsidRDefault="008E178C" w:rsidP="0022505E">
      <w:pPr>
        <w:rPr>
          <w:b/>
          <w:bCs/>
        </w:rPr>
      </w:pPr>
      <w:r>
        <w:rPr>
          <w:b/>
          <w:bCs/>
          <w:color w:val="006AB5"/>
        </w:rPr>
        <w:br/>
      </w:r>
      <w:r>
        <w:rPr>
          <w:b/>
          <w:bCs/>
          <w:color w:val="006AB5"/>
        </w:rPr>
        <w:br/>
      </w:r>
      <w:r w:rsidR="0022505E" w:rsidRPr="0022505E">
        <w:rPr>
          <w:b/>
          <w:bCs/>
          <w:color w:val="006AB5"/>
        </w:rPr>
        <w:t xml:space="preserve">10.2 </w:t>
      </w:r>
      <w:r w:rsidR="0022505E" w:rsidRPr="0022505E">
        <w:rPr>
          <w:b/>
          <w:bCs/>
        </w:rPr>
        <w:t xml:space="preserve">Implementation of Procedural Documents  </w:t>
      </w:r>
    </w:p>
    <w:p w14:paraId="59994D62" w14:textId="682EA624" w:rsidR="0022505E" w:rsidRDefault="0022505E" w:rsidP="0022505E">
      <w:r>
        <w:t xml:space="preserve">Training will be provided through a bespoke educational package delivered through the hospital’s communications channels and the Trust’s online learning hub. Training and support will be provided by the Human Resources Team to ensure that managers involved in the process can follow/implement it effectively. Managers will be briefed at Divisional/department meetings by HR Teams. </w:t>
      </w:r>
      <w:r>
        <w:br/>
      </w:r>
      <w:r>
        <w:br/>
      </w:r>
      <w:r>
        <w:br/>
      </w:r>
      <w:r w:rsidRPr="0022505E">
        <w:rPr>
          <w:b/>
          <w:bCs/>
          <w:sz w:val="28"/>
          <w:szCs w:val="28"/>
        </w:rPr>
        <w:t>11. M</w:t>
      </w:r>
      <w:r w:rsidR="007F30A9">
        <w:rPr>
          <w:b/>
          <w:bCs/>
          <w:sz w:val="28"/>
          <w:szCs w:val="28"/>
        </w:rPr>
        <w:t xml:space="preserve">onitoring Compliance of the Smokefree Policy </w:t>
      </w:r>
    </w:p>
    <w:p w14:paraId="08820E7F" w14:textId="7C1A89AB" w:rsidR="0022505E" w:rsidRPr="0022505E" w:rsidRDefault="0022505E" w:rsidP="0022505E">
      <w:pPr>
        <w:rPr>
          <w:b/>
          <w:bCs/>
        </w:rPr>
      </w:pPr>
      <w:r w:rsidRPr="0022505E">
        <w:rPr>
          <w:b/>
          <w:bCs/>
          <w:color w:val="006AB5"/>
        </w:rPr>
        <w:t xml:space="preserve">11.1 </w:t>
      </w:r>
      <w:r w:rsidRPr="0022505E">
        <w:rPr>
          <w:b/>
          <w:bCs/>
        </w:rPr>
        <w:t xml:space="preserve">Compliance will be assessed through several metrics: </w:t>
      </w:r>
    </w:p>
    <w:p w14:paraId="51503527" w14:textId="647245FE" w:rsidR="0022505E" w:rsidRDefault="0022505E" w:rsidP="00623A81">
      <w:pPr>
        <w:pStyle w:val="ListParagraph"/>
        <w:widowControl w:val="0"/>
        <w:numPr>
          <w:ilvl w:val="0"/>
          <w:numId w:val="26"/>
        </w:numPr>
        <w:autoSpaceDE w:val="0"/>
        <w:autoSpaceDN w:val="0"/>
        <w:spacing w:after="0" w:line="360" w:lineRule="auto"/>
        <w:contextualSpacing w:val="0"/>
      </w:pPr>
      <w:r>
        <w:t>Completion of educational training package by staff</w:t>
      </w:r>
      <w:r w:rsidR="007F30A9">
        <w:t xml:space="preserve">. </w:t>
      </w:r>
    </w:p>
    <w:p w14:paraId="52BD2115" w14:textId="087B4534" w:rsidR="0022505E" w:rsidRDefault="0022505E" w:rsidP="00623A81">
      <w:pPr>
        <w:pStyle w:val="ListParagraph"/>
        <w:widowControl w:val="0"/>
        <w:numPr>
          <w:ilvl w:val="0"/>
          <w:numId w:val="26"/>
        </w:numPr>
        <w:autoSpaceDE w:val="0"/>
        <w:autoSpaceDN w:val="0"/>
        <w:spacing w:after="0" w:line="360" w:lineRule="auto"/>
        <w:contextualSpacing w:val="0"/>
      </w:pPr>
      <w:r>
        <w:t xml:space="preserve">Complaints received by the Trust regarding smoking on the hospital site. </w:t>
      </w:r>
    </w:p>
    <w:p w14:paraId="0A840CA7" w14:textId="2EB49BF6" w:rsidR="0022505E" w:rsidRDefault="0022505E" w:rsidP="00623A81">
      <w:pPr>
        <w:pStyle w:val="ListParagraph"/>
        <w:widowControl w:val="0"/>
        <w:numPr>
          <w:ilvl w:val="0"/>
          <w:numId w:val="26"/>
        </w:numPr>
        <w:autoSpaceDE w:val="0"/>
        <w:autoSpaceDN w:val="0"/>
        <w:spacing w:after="0" w:line="360" w:lineRule="auto"/>
        <w:contextualSpacing w:val="0"/>
      </w:pPr>
      <w:r>
        <w:t xml:space="preserve">Complaints received about the social nuisance of vaping. </w:t>
      </w:r>
    </w:p>
    <w:p w14:paraId="4381FFE6" w14:textId="7D2C570F" w:rsidR="0022505E" w:rsidRDefault="0022505E" w:rsidP="00623A81">
      <w:pPr>
        <w:pStyle w:val="ListParagraph"/>
        <w:widowControl w:val="0"/>
        <w:numPr>
          <w:ilvl w:val="0"/>
          <w:numId w:val="26"/>
        </w:numPr>
        <w:autoSpaceDE w:val="0"/>
        <w:autoSpaceDN w:val="0"/>
        <w:spacing w:after="0" w:line="240" w:lineRule="auto"/>
        <w:contextualSpacing w:val="0"/>
      </w:pPr>
      <w:r>
        <w:t xml:space="preserve">Completion of the removal of all smoking estate from all hospital sites: ashtrays, smoking bins, smoking shelters </w:t>
      </w:r>
      <w:r>
        <w:br/>
      </w:r>
    </w:p>
    <w:p w14:paraId="3C6FFAD2" w14:textId="566C9681" w:rsidR="0022505E" w:rsidRDefault="0022505E" w:rsidP="00623A81">
      <w:pPr>
        <w:pStyle w:val="ListParagraph"/>
        <w:widowControl w:val="0"/>
        <w:numPr>
          <w:ilvl w:val="0"/>
          <w:numId w:val="26"/>
        </w:numPr>
        <w:autoSpaceDE w:val="0"/>
        <w:autoSpaceDN w:val="0"/>
        <w:spacing w:after="0" w:line="360" w:lineRule="auto"/>
        <w:contextualSpacing w:val="0"/>
      </w:pPr>
      <w:r>
        <w:t xml:space="preserve">Completion </w:t>
      </w:r>
      <w:r w:rsidR="007F30A9">
        <w:t>and i</w:t>
      </w:r>
      <w:r>
        <w:t>mplementation of exclusion zones on every hospital sit</w:t>
      </w:r>
      <w:r w:rsidR="007F30A9">
        <w:t xml:space="preserve">e. </w:t>
      </w:r>
      <w:r>
        <w:t xml:space="preserve"> </w:t>
      </w:r>
    </w:p>
    <w:p w14:paraId="3402D598" w14:textId="1ED6AC2E" w:rsidR="0022505E" w:rsidRDefault="0022505E" w:rsidP="00623A81">
      <w:pPr>
        <w:pStyle w:val="ListParagraph"/>
        <w:widowControl w:val="0"/>
        <w:numPr>
          <w:ilvl w:val="0"/>
          <w:numId w:val="26"/>
        </w:numPr>
        <w:autoSpaceDE w:val="0"/>
        <w:autoSpaceDN w:val="0"/>
        <w:spacing w:after="0" w:line="360" w:lineRule="auto"/>
        <w:contextualSpacing w:val="0"/>
      </w:pPr>
      <w:r>
        <w:t>Staff feedback</w:t>
      </w:r>
      <w:r w:rsidR="007F30A9">
        <w:t>.</w:t>
      </w:r>
    </w:p>
    <w:p w14:paraId="152DBB7E" w14:textId="644224F7" w:rsidR="0022505E" w:rsidRDefault="0022505E" w:rsidP="00623A81">
      <w:pPr>
        <w:pStyle w:val="ListParagraph"/>
        <w:widowControl w:val="0"/>
        <w:numPr>
          <w:ilvl w:val="0"/>
          <w:numId w:val="26"/>
        </w:numPr>
        <w:autoSpaceDE w:val="0"/>
        <w:autoSpaceDN w:val="0"/>
        <w:spacing w:after="0" w:line="360" w:lineRule="auto"/>
        <w:contextualSpacing w:val="0"/>
      </w:pPr>
      <w:r>
        <w:t>Site visits and spot checks</w:t>
      </w:r>
      <w:r w:rsidR="007F30A9">
        <w:t xml:space="preserve">. </w:t>
      </w:r>
    </w:p>
    <w:p w14:paraId="167E8A8C" w14:textId="4F2DD611" w:rsidR="0022505E" w:rsidRDefault="0022505E" w:rsidP="00623A81">
      <w:pPr>
        <w:pStyle w:val="ListParagraph"/>
        <w:widowControl w:val="0"/>
        <w:numPr>
          <w:ilvl w:val="0"/>
          <w:numId w:val="26"/>
        </w:numPr>
        <w:autoSpaceDE w:val="0"/>
        <w:autoSpaceDN w:val="0"/>
        <w:spacing w:after="0" w:line="360" w:lineRule="auto"/>
        <w:contextualSpacing w:val="0"/>
      </w:pPr>
      <w:r>
        <w:t>Management of cigarette litter</w:t>
      </w:r>
      <w:r w:rsidR="007F30A9">
        <w:t xml:space="preserve">. </w:t>
      </w:r>
    </w:p>
    <w:p w14:paraId="0F95D210" w14:textId="77777777" w:rsidR="0022505E" w:rsidRDefault="0022505E" w:rsidP="0022505E"/>
    <w:p w14:paraId="33C221E2" w14:textId="4A9E4176" w:rsidR="0022505E" w:rsidRDefault="0022505E" w:rsidP="0022505E">
      <w:r w:rsidRPr="0022505E">
        <w:rPr>
          <w:rStyle w:val="Strong"/>
          <w:color w:val="006AB5"/>
        </w:rPr>
        <w:t xml:space="preserve">11.2 </w:t>
      </w:r>
      <w:r w:rsidRPr="00502774">
        <w:rPr>
          <w:rStyle w:val="Strong"/>
        </w:rPr>
        <w:t xml:space="preserve">Process for Monitoring Compliance and Effectiveness </w:t>
      </w:r>
    </w:p>
    <w:p w14:paraId="399AB1F2" w14:textId="20CEF90B" w:rsidR="0022505E" w:rsidRDefault="0022505E" w:rsidP="0022505E">
      <w:r>
        <w:t>The Smoke</w:t>
      </w:r>
      <w:r w:rsidR="007F30A9">
        <w:t>f</w:t>
      </w:r>
      <w:r>
        <w:t xml:space="preserve">ree Steering Group will review the effectiveness of the policy with stakeholders through their workplan. Any shortfalls identified will be addressed in the reviewed policy.  </w:t>
      </w:r>
    </w:p>
    <w:p w14:paraId="7EA963E5" w14:textId="77777777" w:rsidR="0022505E" w:rsidRDefault="0022505E" w:rsidP="0022505E"/>
    <w:p w14:paraId="00A74E6D" w14:textId="77777777" w:rsidR="003B6305" w:rsidRDefault="003B6305" w:rsidP="004E6224"/>
    <w:p w14:paraId="76E5511E" w14:textId="77777777" w:rsidR="0022505E" w:rsidRDefault="0022505E" w:rsidP="0022505E">
      <w:pPr>
        <w:rPr>
          <w:rStyle w:val="Strong"/>
        </w:rPr>
      </w:pPr>
    </w:p>
    <w:p w14:paraId="1BBE3A0C" w14:textId="77777777" w:rsidR="0022505E" w:rsidRDefault="0022505E" w:rsidP="0022505E">
      <w:pPr>
        <w:rPr>
          <w:rStyle w:val="Strong"/>
        </w:rPr>
      </w:pPr>
    </w:p>
    <w:p w14:paraId="1752DB14" w14:textId="77777777" w:rsidR="0022505E" w:rsidRDefault="0022505E" w:rsidP="0022505E">
      <w:pPr>
        <w:rPr>
          <w:rStyle w:val="Strong"/>
        </w:rPr>
      </w:pPr>
    </w:p>
    <w:p w14:paraId="268CD61C" w14:textId="77777777" w:rsidR="0022505E" w:rsidRDefault="0022505E" w:rsidP="0022505E">
      <w:pPr>
        <w:rPr>
          <w:rStyle w:val="Strong"/>
        </w:rPr>
      </w:pPr>
    </w:p>
    <w:p w14:paraId="5D068FE3" w14:textId="77777777" w:rsidR="0022505E" w:rsidRDefault="0022505E" w:rsidP="0022505E">
      <w:pPr>
        <w:rPr>
          <w:rStyle w:val="Strong"/>
        </w:rPr>
      </w:pPr>
    </w:p>
    <w:p w14:paraId="03A6E52F" w14:textId="77777777" w:rsidR="0022505E" w:rsidRDefault="0022505E" w:rsidP="0022505E">
      <w:pPr>
        <w:rPr>
          <w:rStyle w:val="Strong"/>
        </w:rPr>
      </w:pPr>
    </w:p>
    <w:p w14:paraId="4E9A1189" w14:textId="77777777" w:rsidR="0022505E" w:rsidRDefault="0022505E" w:rsidP="0022505E">
      <w:pPr>
        <w:rPr>
          <w:rStyle w:val="Strong"/>
        </w:rPr>
      </w:pPr>
    </w:p>
    <w:p w14:paraId="17A7C17D" w14:textId="1EB9586F" w:rsidR="0022505E" w:rsidRPr="0022505E" w:rsidRDefault="0022505E" w:rsidP="0022505E">
      <w:pPr>
        <w:rPr>
          <w:b/>
          <w:bCs/>
          <w:sz w:val="28"/>
          <w:szCs w:val="28"/>
        </w:rPr>
      </w:pPr>
      <w:r>
        <w:rPr>
          <w:rStyle w:val="Strong"/>
        </w:rPr>
        <w:br/>
      </w:r>
      <w:r w:rsidRPr="0022505E">
        <w:rPr>
          <w:rStyle w:val="Strong"/>
          <w:sz w:val="28"/>
          <w:szCs w:val="28"/>
        </w:rPr>
        <w:t>12. S</w:t>
      </w:r>
      <w:r w:rsidR="007F30A9">
        <w:rPr>
          <w:rStyle w:val="Strong"/>
          <w:sz w:val="28"/>
          <w:szCs w:val="28"/>
        </w:rPr>
        <w:t>tandards and Key Performance Indicators (KPIs)</w:t>
      </w:r>
      <w:r w:rsidRPr="0022505E">
        <w:rPr>
          <w:rStyle w:val="Strong"/>
          <w:sz w:val="28"/>
          <w:szCs w:val="28"/>
        </w:rPr>
        <w:t xml:space="preserve"> </w:t>
      </w:r>
    </w:p>
    <w:p w14:paraId="0EA7EC88" w14:textId="3ACCD546" w:rsidR="0022505E" w:rsidRDefault="0022505E" w:rsidP="0022505E">
      <w:r w:rsidRPr="0022505E">
        <w:rPr>
          <w:b/>
          <w:bCs/>
          <w:color w:val="006AB5"/>
        </w:rPr>
        <w:t>12.1</w:t>
      </w:r>
      <w:r w:rsidRPr="0022505E">
        <w:rPr>
          <w:color w:val="006AB5"/>
        </w:rPr>
        <w:t xml:space="preserve"> </w:t>
      </w:r>
      <w:r>
        <w:t>Th</w:t>
      </w:r>
      <w:r w:rsidR="007F30A9">
        <w:t>e Smokefree P</w:t>
      </w:r>
      <w:r>
        <w:t xml:space="preserve">olicy must be reviewed every year or when there is a requirement to make significant changes to the document or procedure. </w:t>
      </w:r>
    </w:p>
    <w:p w14:paraId="6FBAAEB3" w14:textId="28903D58" w:rsidR="0022505E" w:rsidRDefault="0022505E" w:rsidP="0022505E">
      <w:r w:rsidRPr="0022505E">
        <w:rPr>
          <w:b/>
          <w:bCs/>
          <w:color w:val="006AB5"/>
        </w:rPr>
        <w:t>12.2</w:t>
      </w:r>
      <w:r w:rsidRPr="0022505E">
        <w:rPr>
          <w:color w:val="006AB5"/>
        </w:rPr>
        <w:t xml:space="preserve"> </w:t>
      </w:r>
      <w:r>
        <w:t xml:space="preserve">The </w:t>
      </w:r>
      <w:r w:rsidR="007F30A9">
        <w:t xml:space="preserve">Smokefree </w:t>
      </w:r>
      <w:r>
        <w:t xml:space="preserve">Policy will be made available on the intranet for all staff to access. </w:t>
      </w:r>
    </w:p>
    <w:p w14:paraId="3ECE3ADB" w14:textId="6AF60C5A" w:rsidR="0022505E" w:rsidRDefault="0022505E" w:rsidP="0022505E">
      <w:r w:rsidRPr="0022505E">
        <w:rPr>
          <w:b/>
          <w:bCs/>
          <w:color w:val="006AB5"/>
        </w:rPr>
        <w:t>12.3</w:t>
      </w:r>
      <w:r w:rsidRPr="0022505E">
        <w:rPr>
          <w:color w:val="006AB5"/>
        </w:rPr>
        <w:t xml:space="preserve"> </w:t>
      </w:r>
      <w:r>
        <w:t>There will be no smoking estate on the hospital grounds – ashtrays, smoking bins, smoking shelters</w:t>
      </w:r>
      <w:r w:rsidR="007F30A9">
        <w:t xml:space="preserve">. </w:t>
      </w:r>
    </w:p>
    <w:p w14:paraId="08B4B1CA" w14:textId="7C44BCF2" w:rsidR="0022505E" w:rsidRDefault="0022505E" w:rsidP="0022505E">
      <w:r w:rsidRPr="0022505E">
        <w:rPr>
          <w:b/>
          <w:bCs/>
          <w:color w:val="006AB5"/>
        </w:rPr>
        <w:t>12.4</w:t>
      </w:r>
      <w:r w:rsidRPr="0022505E">
        <w:rPr>
          <w:color w:val="006AB5"/>
        </w:rPr>
        <w:t xml:space="preserve"> </w:t>
      </w:r>
      <w:r>
        <w:t>Completion rate of smokefree site e-learning module across all staff groups.</w:t>
      </w:r>
    </w:p>
    <w:p w14:paraId="171537C6" w14:textId="77777777" w:rsidR="0022505E" w:rsidRDefault="0022505E" w:rsidP="0022505E"/>
    <w:p w14:paraId="240972E9" w14:textId="77777777" w:rsidR="0022505E" w:rsidRDefault="0022505E" w:rsidP="0022505E"/>
    <w:p w14:paraId="607492C6" w14:textId="2A21780E" w:rsidR="0022505E" w:rsidRPr="0022505E" w:rsidRDefault="0022505E" w:rsidP="0022505E">
      <w:pPr>
        <w:spacing w:line="360" w:lineRule="auto"/>
        <w:rPr>
          <w:b/>
          <w:bCs/>
          <w:sz w:val="28"/>
          <w:szCs w:val="28"/>
        </w:rPr>
      </w:pPr>
      <w:r w:rsidRPr="0022505E">
        <w:rPr>
          <w:rStyle w:val="Strong"/>
          <w:sz w:val="28"/>
          <w:szCs w:val="28"/>
        </w:rPr>
        <w:t>13. R</w:t>
      </w:r>
      <w:r w:rsidR="007F30A9">
        <w:rPr>
          <w:rStyle w:val="Strong"/>
          <w:sz w:val="28"/>
          <w:szCs w:val="28"/>
        </w:rPr>
        <w:t xml:space="preserve">eferences and Bibliography </w:t>
      </w:r>
    </w:p>
    <w:p w14:paraId="07CA0F45" w14:textId="664221BC" w:rsidR="0022505E" w:rsidRDefault="0022505E" w:rsidP="00623A81">
      <w:pPr>
        <w:pStyle w:val="ListParagraph"/>
        <w:numPr>
          <w:ilvl w:val="0"/>
          <w:numId w:val="27"/>
        </w:numPr>
        <w:spacing w:line="360" w:lineRule="auto"/>
      </w:pPr>
      <w:r>
        <w:t xml:space="preserve">2021 NICE guidance on tobacco dependency </w:t>
      </w:r>
    </w:p>
    <w:p w14:paraId="59BACEE8" w14:textId="1215181E" w:rsidR="0022505E" w:rsidRDefault="0022505E" w:rsidP="00623A81">
      <w:pPr>
        <w:pStyle w:val="ListParagraph"/>
        <w:numPr>
          <w:ilvl w:val="0"/>
          <w:numId w:val="27"/>
        </w:numPr>
        <w:spacing w:line="360" w:lineRule="auto"/>
      </w:pPr>
      <w:r>
        <w:t xml:space="preserve">RCP Report – Hiding in plain sight: treating tobacco dependency in the NHS </w:t>
      </w:r>
    </w:p>
    <w:p w14:paraId="6EA091CA" w14:textId="77777777" w:rsidR="0022505E" w:rsidRDefault="0022505E" w:rsidP="00623A81">
      <w:pPr>
        <w:pStyle w:val="ListParagraph"/>
        <w:numPr>
          <w:ilvl w:val="0"/>
          <w:numId w:val="27"/>
        </w:numPr>
        <w:spacing w:line="360" w:lineRule="auto"/>
      </w:pPr>
      <w:r>
        <w:t xml:space="preserve">RCP Report – Smoking and Health 2021: A coming of age for tobacco control   </w:t>
      </w:r>
    </w:p>
    <w:p w14:paraId="5D33FEED" w14:textId="1B8DD759" w:rsidR="004E6224" w:rsidRDefault="004E6224" w:rsidP="004E6224"/>
    <w:p w14:paraId="6203380E" w14:textId="77777777" w:rsidR="00B82754" w:rsidRPr="00B82754" w:rsidRDefault="00B82754" w:rsidP="00B82754"/>
    <w:p w14:paraId="478573F2" w14:textId="77777777" w:rsidR="00B82754" w:rsidRPr="00B82754" w:rsidRDefault="00B82754" w:rsidP="00B82754"/>
    <w:p w14:paraId="4253A265" w14:textId="77777777" w:rsidR="00B82754" w:rsidRPr="00B82754" w:rsidRDefault="00B82754" w:rsidP="00B82754"/>
    <w:p w14:paraId="4D25C380" w14:textId="77777777" w:rsidR="00B82754" w:rsidRPr="00B82754" w:rsidRDefault="00B82754" w:rsidP="00B82754"/>
    <w:p w14:paraId="25DD918C" w14:textId="77777777" w:rsidR="00B82754" w:rsidRPr="00B82754" w:rsidRDefault="00B82754" w:rsidP="00B82754"/>
    <w:p w14:paraId="79E4E215" w14:textId="77777777" w:rsidR="00B82754" w:rsidRPr="00B82754" w:rsidRDefault="00B82754" w:rsidP="00B82754"/>
    <w:p w14:paraId="24E0ABA4" w14:textId="77777777" w:rsidR="00B82754" w:rsidRPr="00B82754" w:rsidRDefault="00B82754" w:rsidP="00B82754"/>
    <w:p w14:paraId="695886C7" w14:textId="77777777" w:rsidR="00B82754" w:rsidRPr="00B82754" w:rsidRDefault="00B82754" w:rsidP="00B82754"/>
    <w:p w14:paraId="609CB60E" w14:textId="77777777" w:rsidR="00B82754" w:rsidRPr="00B82754" w:rsidRDefault="00B82754" w:rsidP="00B82754"/>
    <w:p w14:paraId="03F80BF7" w14:textId="77777777" w:rsidR="00B82754" w:rsidRPr="00B82754" w:rsidRDefault="00B82754" w:rsidP="00B82754"/>
    <w:p w14:paraId="5005A2BC" w14:textId="77777777" w:rsidR="00B82754" w:rsidRPr="00B82754" w:rsidRDefault="00B82754" w:rsidP="00B82754"/>
    <w:p w14:paraId="6DB7CFCB" w14:textId="77777777" w:rsidR="00B82754" w:rsidRPr="00B82754" w:rsidRDefault="00B82754" w:rsidP="00B82754">
      <w:pPr>
        <w:ind w:firstLine="720"/>
      </w:pPr>
    </w:p>
    <w:sectPr w:rsidR="00B82754" w:rsidRPr="00B82754" w:rsidSect="00511894">
      <w:headerReference w:type="default" r:id="rId15"/>
      <w:footerReference w:type="even" r:id="rId16"/>
      <w:footerReference w:type="default" r:id="rId17"/>
      <w:headerReference w:type="first" r:id="rId18"/>
      <w:footerReference w:type="first" r:id="rId19"/>
      <w:pgSz w:w="11906" w:h="16838"/>
      <w:pgMar w:top="1440" w:right="1440" w:bottom="1440" w:left="144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414DE" w14:textId="77777777" w:rsidR="006025F6" w:rsidRDefault="006025F6" w:rsidP="0043074D">
      <w:pPr>
        <w:spacing w:after="0" w:line="240" w:lineRule="auto"/>
      </w:pPr>
      <w:r>
        <w:separator/>
      </w:r>
    </w:p>
  </w:endnote>
  <w:endnote w:type="continuationSeparator" w:id="0">
    <w:p w14:paraId="6BFA1475" w14:textId="77777777" w:rsidR="006025F6" w:rsidRDefault="006025F6" w:rsidP="0043074D">
      <w:pPr>
        <w:spacing w:after="0" w:line="240" w:lineRule="auto"/>
      </w:pPr>
      <w:r>
        <w:continuationSeparator/>
      </w:r>
    </w:p>
  </w:endnote>
  <w:endnote w:type="continuationNotice" w:id="1">
    <w:p w14:paraId="4ECFAD0E" w14:textId="77777777" w:rsidR="006025F6" w:rsidRDefault="006025F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86AE7" w14:textId="77777777" w:rsidR="00B82754" w:rsidRPr="002D4E30" w:rsidRDefault="00B82754" w:rsidP="00B82754">
    <w:pPr>
      <w:pStyle w:val="Footer"/>
      <w:rPr>
        <w:sz w:val="16"/>
        <w:szCs w:val="16"/>
      </w:rPr>
    </w:pPr>
    <w:r w:rsidRPr="002D4E30">
      <w:rPr>
        <w:sz w:val="16"/>
        <w:szCs w:val="16"/>
      </w:rPr>
      <w:t>TTD</w:t>
    </w:r>
    <w:r>
      <w:rPr>
        <w:sz w:val="16"/>
        <w:szCs w:val="16"/>
      </w:rPr>
      <w:t>SHPV</w:t>
    </w:r>
    <w:r w:rsidRPr="002D4E30">
      <w:rPr>
        <w:sz w:val="16"/>
        <w:szCs w:val="16"/>
      </w:rPr>
      <w:t>1Oct24</w:t>
    </w:r>
  </w:p>
  <w:p w14:paraId="0B286842" w14:textId="460576DF" w:rsidR="00BF17C1" w:rsidRDefault="00B82754" w:rsidP="002F34CD">
    <w:pPr>
      <w:pStyle w:val="Footer"/>
      <w:jc w:val="right"/>
    </w:pPr>
    <w:r>
      <w:rPr>
        <w:noProof/>
      </w:rPr>
      <w:drawing>
        <wp:inline distT="0" distB="0" distL="0" distR="0" wp14:anchorId="5AAE2120" wp14:editId="6539B9D7">
          <wp:extent cx="5728085" cy="548103"/>
          <wp:effectExtent l="0" t="0" r="0" b="0"/>
          <wp:docPr id="744232694"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352731" name="Picture 16">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t="24609" b="37039"/>
                  <a:stretch/>
                </pic:blipFill>
                <pic:spPr bwMode="auto">
                  <a:xfrm>
                    <a:off x="0" y="0"/>
                    <a:ext cx="5731510" cy="548431"/>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7B121" w14:textId="3B44D060" w:rsidR="00D06B85" w:rsidRDefault="00D06B85">
    <w:pPr>
      <w:pStyle w:val="Footer"/>
    </w:pPr>
    <w:r>
      <w:rPr>
        <w:noProof/>
      </w:rPr>
      <w:drawing>
        <wp:anchor distT="0" distB="0" distL="114300" distR="114300" simplePos="0" relativeHeight="251658241" behindDoc="0" locked="0" layoutInCell="1" allowOverlap="1" wp14:anchorId="6CC4A109" wp14:editId="48982E63">
          <wp:simplePos x="0" y="0"/>
          <wp:positionH relativeFrom="column">
            <wp:posOffset>-3078480</wp:posOffset>
          </wp:positionH>
          <wp:positionV relativeFrom="paragraph">
            <wp:posOffset>-27217</wp:posOffset>
          </wp:positionV>
          <wp:extent cx="4780280" cy="651510"/>
          <wp:effectExtent l="0" t="0" r="0" b="0"/>
          <wp:wrapTopAndBottom/>
          <wp:docPr id="716422918"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422918" name="Picture 7">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53335" t="34818" r="69899" b="19596"/>
                  <a:stretch/>
                </pic:blipFill>
                <pic:spPr bwMode="auto">
                  <a:xfrm>
                    <a:off x="0" y="0"/>
                    <a:ext cx="4780280" cy="6515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09767528"/>
      <w:docPartObj>
        <w:docPartGallery w:val="Page Numbers (Bottom of Page)"/>
        <w:docPartUnique/>
      </w:docPartObj>
    </w:sdtPr>
    <w:sdtContent>
      <w:p w14:paraId="43391D02" w14:textId="77020887" w:rsidR="00422234" w:rsidRDefault="00422234" w:rsidP="00422234">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A5D2AA0" w14:textId="77777777" w:rsidR="00422234" w:rsidRDefault="00422234" w:rsidP="00422234">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F0874" w14:textId="06446EF1" w:rsidR="007F30A9" w:rsidRPr="002D4E30" w:rsidRDefault="007F30A9" w:rsidP="007F30A9">
    <w:pPr>
      <w:pStyle w:val="Footer"/>
      <w:rPr>
        <w:sz w:val="16"/>
        <w:szCs w:val="16"/>
      </w:rPr>
    </w:pPr>
    <w:bookmarkStart w:id="9" w:name="_Hlk178701449"/>
    <w:r w:rsidRPr="002D4E30">
      <w:rPr>
        <w:sz w:val="16"/>
        <w:szCs w:val="16"/>
      </w:rPr>
      <w:t>TTD</w:t>
    </w:r>
    <w:r>
      <w:rPr>
        <w:sz w:val="16"/>
        <w:szCs w:val="16"/>
      </w:rPr>
      <w:t>SHPV</w:t>
    </w:r>
    <w:r w:rsidRPr="002D4E30">
      <w:rPr>
        <w:sz w:val="16"/>
        <w:szCs w:val="16"/>
      </w:rPr>
      <w:t>1Oct24</w:t>
    </w:r>
  </w:p>
  <w:bookmarkEnd w:id="9"/>
  <w:p w14:paraId="55ED69F7" w14:textId="2AA22A2C" w:rsidR="007F30A9" w:rsidRDefault="007F30A9">
    <w:pPr>
      <w:pStyle w:val="Footer"/>
    </w:pPr>
    <w:r>
      <w:rPr>
        <w:noProof/>
      </w:rPr>
      <w:drawing>
        <wp:inline distT="0" distB="0" distL="0" distR="0" wp14:anchorId="00E4CFDD" wp14:editId="6507091B">
          <wp:extent cx="5728085" cy="548103"/>
          <wp:effectExtent l="0" t="0" r="0" b="0"/>
          <wp:docPr id="873352731"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3352731" name="Picture 16">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t="24609" b="37039"/>
                  <a:stretch/>
                </pic:blipFill>
                <pic:spPr bwMode="auto">
                  <a:xfrm>
                    <a:off x="0" y="0"/>
                    <a:ext cx="5731510" cy="548431"/>
                  </a:xfrm>
                  <a:prstGeom prst="rect">
                    <a:avLst/>
                  </a:prstGeom>
                  <a:ln>
                    <a:noFill/>
                  </a:ln>
                  <a:extLst>
                    <a:ext uri="{53640926-AAD7-44D8-BBD7-CCE9431645EC}">
                      <a14:shadowObscured xmlns:a14="http://schemas.microsoft.com/office/drawing/2010/main"/>
                    </a:ext>
                  </a:extLst>
                </pic:spPr>
              </pic:pic>
            </a:graphicData>
          </a:graphic>
        </wp:inline>
      </w:drawing>
    </w:r>
  </w:p>
  <w:p w14:paraId="638C1F0C" w14:textId="56112C33" w:rsidR="00422234" w:rsidRDefault="00422234" w:rsidP="00422234">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9C147" w14:textId="77777777" w:rsidR="00B82754" w:rsidRPr="002D4E30" w:rsidRDefault="00B82754" w:rsidP="00B82754">
    <w:pPr>
      <w:pStyle w:val="Footer"/>
      <w:rPr>
        <w:sz w:val="16"/>
        <w:szCs w:val="16"/>
      </w:rPr>
    </w:pPr>
    <w:r w:rsidRPr="002D4E30">
      <w:rPr>
        <w:sz w:val="16"/>
        <w:szCs w:val="16"/>
      </w:rPr>
      <w:t>TTD</w:t>
    </w:r>
    <w:r>
      <w:rPr>
        <w:sz w:val="16"/>
        <w:szCs w:val="16"/>
      </w:rPr>
      <w:t>SHPV</w:t>
    </w:r>
    <w:r w:rsidRPr="002D4E30">
      <w:rPr>
        <w:sz w:val="16"/>
        <w:szCs w:val="16"/>
      </w:rPr>
      <w:t>1Oct24</w:t>
    </w:r>
  </w:p>
  <w:p w14:paraId="0B38C283" w14:textId="6FF49C6A" w:rsidR="002A191F" w:rsidRDefault="00E973C6">
    <w:pPr>
      <w:pStyle w:val="Footer"/>
    </w:pPr>
    <w:r>
      <w:rPr>
        <w:noProof/>
      </w:rPr>
      <w:drawing>
        <wp:inline distT="0" distB="0" distL="0" distR="0" wp14:anchorId="16217FE1" wp14:editId="0EFB6449">
          <wp:extent cx="5728085" cy="548103"/>
          <wp:effectExtent l="0" t="0" r="0" b="0"/>
          <wp:docPr id="1614544777"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544777" name="Picture 16">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t="24609" b="37039"/>
                  <a:stretch/>
                </pic:blipFill>
                <pic:spPr bwMode="auto">
                  <a:xfrm>
                    <a:off x="0" y="0"/>
                    <a:ext cx="5731510" cy="548431"/>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CB253" w14:textId="77777777" w:rsidR="006025F6" w:rsidRDefault="006025F6" w:rsidP="0043074D">
      <w:pPr>
        <w:spacing w:after="0" w:line="240" w:lineRule="auto"/>
      </w:pPr>
      <w:r>
        <w:separator/>
      </w:r>
    </w:p>
  </w:footnote>
  <w:footnote w:type="continuationSeparator" w:id="0">
    <w:p w14:paraId="0C902AE8" w14:textId="77777777" w:rsidR="006025F6" w:rsidRDefault="006025F6" w:rsidP="0043074D">
      <w:pPr>
        <w:spacing w:after="0" w:line="240" w:lineRule="auto"/>
      </w:pPr>
      <w:r>
        <w:continuationSeparator/>
      </w:r>
    </w:p>
  </w:footnote>
  <w:footnote w:type="continuationNotice" w:id="1">
    <w:p w14:paraId="27F7A827" w14:textId="77777777" w:rsidR="006025F6" w:rsidRDefault="006025F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DC686" w14:textId="2A8A5A92" w:rsidR="00511894" w:rsidRDefault="00511894">
    <w:pPr>
      <w:pStyle w:val="Header"/>
    </w:pPr>
    <w:r>
      <w:rPr>
        <w:noProof/>
      </w:rPr>
      <w:drawing>
        <wp:anchor distT="0" distB="0" distL="114300" distR="114300" simplePos="0" relativeHeight="251659268" behindDoc="0" locked="0" layoutInCell="1" allowOverlap="1" wp14:anchorId="1618CE1F" wp14:editId="73476047">
          <wp:simplePos x="0" y="0"/>
          <wp:positionH relativeFrom="column">
            <wp:posOffset>4663440</wp:posOffset>
          </wp:positionH>
          <wp:positionV relativeFrom="paragraph">
            <wp:posOffset>-28868</wp:posOffset>
          </wp:positionV>
          <wp:extent cx="1677670" cy="520065"/>
          <wp:effectExtent l="0" t="0" r="0" b="635"/>
          <wp:wrapSquare wrapText="bothSides"/>
          <wp:docPr id="1180585016"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0585016" name="Picture 3">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22180" t="17254" b="18880"/>
                  <a:stretch/>
                </pic:blipFill>
                <pic:spPr bwMode="auto">
                  <a:xfrm>
                    <a:off x="0" y="0"/>
                    <a:ext cx="1677670" cy="5200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62986A2" w14:textId="6BF2464D" w:rsidR="00511894" w:rsidRDefault="00511894">
    <w:pPr>
      <w:pStyle w:val="Header"/>
    </w:pPr>
  </w:p>
  <w:p w14:paraId="00376FC2" w14:textId="4C13B16C" w:rsidR="00366E36" w:rsidRDefault="00366E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BBCBA2" w14:textId="77777777" w:rsidR="00D06B85" w:rsidRDefault="00D06B85">
    <w:pPr>
      <w:pStyle w:val="Header"/>
    </w:pPr>
    <w:r>
      <w:rPr>
        <w:noProof/>
      </w:rPr>
      <w:drawing>
        <wp:anchor distT="0" distB="0" distL="114300" distR="114300" simplePos="0" relativeHeight="251658240" behindDoc="0" locked="0" layoutInCell="1" allowOverlap="1" wp14:anchorId="762C6B1C" wp14:editId="14457B4E">
          <wp:simplePos x="0" y="0"/>
          <wp:positionH relativeFrom="column">
            <wp:posOffset>4824095</wp:posOffset>
          </wp:positionH>
          <wp:positionV relativeFrom="paragraph">
            <wp:posOffset>24910</wp:posOffset>
          </wp:positionV>
          <wp:extent cx="1403161" cy="532004"/>
          <wp:effectExtent l="0" t="0" r="0" b="1905"/>
          <wp:wrapTopAndBottom/>
          <wp:docPr id="22558154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581548" name="Picture 8">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403161" cy="53200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57DFF" w14:textId="3EB35D26" w:rsidR="00511894" w:rsidRDefault="00511894">
    <w:pPr>
      <w:pStyle w:val="Header"/>
    </w:pPr>
    <w:r>
      <w:rPr>
        <w:noProof/>
      </w:rPr>
      <w:drawing>
        <wp:anchor distT="0" distB="0" distL="114300" distR="114300" simplePos="0" relativeHeight="251661316" behindDoc="0" locked="0" layoutInCell="1" allowOverlap="1" wp14:anchorId="47A09A86" wp14:editId="113857A5">
          <wp:simplePos x="0" y="0"/>
          <wp:positionH relativeFrom="column">
            <wp:posOffset>4649470</wp:posOffset>
          </wp:positionH>
          <wp:positionV relativeFrom="paragraph">
            <wp:posOffset>145317</wp:posOffset>
          </wp:positionV>
          <wp:extent cx="1677670" cy="520065"/>
          <wp:effectExtent l="0" t="0" r="0" b="635"/>
          <wp:wrapSquare wrapText="bothSides"/>
          <wp:docPr id="1809677612"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9677612" name="Picture 3">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22180" t="17254" b="18880"/>
                  <a:stretch/>
                </pic:blipFill>
                <pic:spPr bwMode="auto">
                  <a:xfrm>
                    <a:off x="0" y="0"/>
                    <a:ext cx="1677670" cy="5200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AD2AEBC" w14:textId="36218335" w:rsidR="00511894" w:rsidRDefault="00511894">
    <w:pPr>
      <w:pStyle w:val="Header"/>
    </w:pPr>
  </w:p>
  <w:p w14:paraId="2D8F8770" w14:textId="1CC9D7D8" w:rsidR="00511894" w:rsidRDefault="00511894">
    <w:pPr>
      <w:pStyle w:val="Header"/>
    </w:pPr>
  </w:p>
  <w:p w14:paraId="3BC27AD2" w14:textId="550E8602" w:rsidR="0043074D" w:rsidRDefault="0043074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8EAC6" w14:textId="438B0FE3" w:rsidR="00511894" w:rsidRDefault="00511894">
    <w:pPr>
      <w:pStyle w:val="Header"/>
    </w:pPr>
    <w:r>
      <w:rPr>
        <w:noProof/>
      </w:rPr>
      <w:drawing>
        <wp:anchor distT="0" distB="0" distL="114300" distR="114300" simplePos="0" relativeHeight="251663364" behindDoc="0" locked="0" layoutInCell="1" allowOverlap="1" wp14:anchorId="53BD0006" wp14:editId="398719F3">
          <wp:simplePos x="0" y="0"/>
          <wp:positionH relativeFrom="column">
            <wp:posOffset>4585970</wp:posOffset>
          </wp:positionH>
          <wp:positionV relativeFrom="paragraph">
            <wp:posOffset>145854</wp:posOffset>
          </wp:positionV>
          <wp:extent cx="1677670" cy="520065"/>
          <wp:effectExtent l="0" t="0" r="0" b="635"/>
          <wp:wrapSquare wrapText="bothSides"/>
          <wp:docPr id="1089064729"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064729" name="Picture 5">
                    <a:extLst>
                      <a:ext uri="{C183D7F6-B498-43B3-948B-1728B52AA6E4}">
                        <adec:decorative xmlns:adec="http://schemas.microsoft.com/office/drawing/2017/decorative" val="1"/>
                      </a:ext>
                    </a:extLst>
                  </pic:cNvPr>
                  <pic:cNvPicPr/>
                </pic:nvPicPr>
                <pic:blipFill rotWithShape="1">
                  <a:blip r:embed="rId1">
                    <a:extLst>
                      <a:ext uri="{28A0092B-C50C-407E-A947-70E740481C1C}">
                        <a14:useLocalDpi xmlns:a14="http://schemas.microsoft.com/office/drawing/2010/main" val="0"/>
                      </a:ext>
                    </a:extLst>
                  </a:blip>
                  <a:srcRect l="22180" t="17254" b="18880"/>
                  <a:stretch/>
                </pic:blipFill>
                <pic:spPr bwMode="auto">
                  <a:xfrm>
                    <a:off x="0" y="0"/>
                    <a:ext cx="1677670" cy="5200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98FADF0" w14:textId="2C6DB9AD" w:rsidR="00511894" w:rsidRDefault="00511894">
    <w:pPr>
      <w:pStyle w:val="Header"/>
    </w:pPr>
  </w:p>
  <w:p w14:paraId="5D4CFA48" w14:textId="3CED5CE2" w:rsidR="00511894" w:rsidRDefault="00511894">
    <w:pPr>
      <w:pStyle w:val="Header"/>
    </w:pPr>
  </w:p>
  <w:p w14:paraId="6786F5D5" w14:textId="6E0EA98A" w:rsidR="002A191F" w:rsidRDefault="002A19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6CF2"/>
    <w:multiLevelType w:val="hybridMultilevel"/>
    <w:tmpl w:val="A3267708"/>
    <w:lvl w:ilvl="0" w:tplc="1C80DFCA">
      <w:start w:val="1"/>
      <w:numFmt w:val="bullet"/>
      <w:lvlText w:val=""/>
      <w:lvlJc w:val="left"/>
      <w:pPr>
        <w:ind w:left="720" w:hanging="360"/>
      </w:pPr>
      <w:rPr>
        <w:rFonts w:ascii="Symbol" w:hAnsi="Symbol" w:hint="default"/>
        <w:color w:val="006AB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12069D1"/>
    <w:multiLevelType w:val="hybridMultilevel"/>
    <w:tmpl w:val="8B5CB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F24201"/>
    <w:multiLevelType w:val="hybridMultilevel"/>
    <w:tmpl w:val="AA2E321C"/>
    <w:lvl w:ilvl="0" w:tplc="1C80DFCA">
      <w:start w:val="1"/>
      <w:numFmt w:val="bullet"/>
      <w:lvlText w:val=""/>
      <w:lvlJc w:val="left"/>
      <w:pPr>
        <w:ind w:left="720" w:hanging="360"/>
      </w:pPr>
      <w:rPr>
        <w:rFonts w:ascii="Symbol" w:hAnsi="Symbol" w:hint="default"/>
        <w:color w:val="006AB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8CD5686"/>
    <w:multiLevelType w:val="multilevel"/>
    <w:tmpl w:val="281AC6D4"/>
    <w:lvl w:ilvl="0">
      <w:start w:val="1"/>
      <w:numFmt w:val="upperRoman"/>
      <w:lvlText w:val="%1."/>
      <w:lvlJc w:val="right"/>
      <w:pPr>
        <w:ind w:left="1069" w:hanging="360"/>
      </w:pPr>
      <w:rPr>
        <w:rFonts w:hint="default"/>
        <w:b/>
      </w:rPr>
    </w:lvl>
    <w:lvl w:ilvl="1">
      <w:start w:val="5"/>
      <w:numFmt w:val="decimal"/>
      <w:lvlText w:val="%1.%2"/>
      <w:lvlJc w:val="left"/>
      <w:pPr>
        <w:ind w:left="1080" w:hanging="540"/>
      </w:pPr>
      <w:rPr>
        <w:rFonts w:hint="default"/>
        <w:b/>
      </w:rPr>
    </w:lvl>
    <w:lvl w:ilvl="2">
      <w:start w:val="3"/>
      <w:numFmt w:val="decimal"/>
      <w:lvlText w:val="%1.%2.%3"/>
      <w:lvlJc w:val="left"/>
      <w:pPr>
        <w:ind w:left="1800" w:hanging="720"/>
      </w:pPr>
      <w:rPr>
        <w:rFonts w:hint="default"/>
        <w:b/>
        <w:color w:val="006AB5"/>
      </w:rPr>
    </w:lvl>
    <w:lvl w:ilvl="3">
      <w:start w:val="1"/>
      <w:numFmt w:val="decimal"/>
      <w:lvlText w:val="%1.%2.%3.%4"/>
      <w:lvlJc w:val="left"/>
      <w:pPr>
        <w:ind w:left="2700" w:hanging="108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4140" w:hanging="144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580" w:hanging="1800"/>
      </w:pPr>
      <w:rPr>
        <w:rFonts w:hint="default"/>
        <w:b/>
      </w:rPr>
    </w:lvl>
    <w:lvl w:ilvl="8">
      <w:start w:val="1"/>
      <w:numFmt w:val="decimal"/>
      <w:lvlText w:val="%1.%2.%3.%4.%5.%6.%7.%8.%9"/>
      <w:lvlJc w:val="left"/>
      <w:pPr>
        <w:ind w:left="6120" w:hanging="1800"/>
      </w:pPr>
      <w:rPr>
        <w:rFonts w:hint="default"/>
        <w:b/>
      </w:rPr>
    </w:lvl>
  </w:abstractNum>
  <w:abstractNum w:abstractNumId="4" w15:restartNumberingAfterBreak="0">
    <w:nsid w:val="09552387"/>
    <w:multiLevelType w:val="hybridMultilevel"/>
    <w:tmpl w:val="0CBC015E"/>
    <w:lvl w:ilvl="0" w:tplc="1C80DFCA">
      <w:start w:val="1"/>
      <w:numFmt w:val="bullet"/>
      <w:lvlText w:val=""/>
      <w:lvlJc w:val="left"/>
      <w:pPr>
        <w:ind w:left="720" w:hanging="360"/>
      </w:pPr>
      <w:rPr>
        <w:rFonts w:ascii="Symbol" w:hAnsi="Symbol" w:hint="default"/>
        <w:color w:val="006AB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DB57892"/>
    <w:multiLevelType w:val="hybridMultilevel"/>
    <w:tmpl w:val="AB64B6D6"/>
    <w:lvl w:ilvl="0" w:tplc="1C80DFCA">
      <w:start w:val="1"/>
      <w:numFmt w:val="bullet"/>
      <w:lvlText w:val=""/>
      <w:lvlJc w:val="left"/>
      <w:pPr>
        <w:ind w:left="1080" w:hanging="360"/>
      </w:pPr>
      <w:rPr>
        <w:rFonts w:ascii="Symbol" w:hAnsi="Symbol" w:hint="default"/>
        <w:color w:val="006AB4"/>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F9F09F8"/>
    <w:multiLevelType w:val="multilevel"/>
    <w:tmpl w:val="445E2A66"/>
    <w:lvl w:ilvl="0">
      <w:start w:val="2"/>
      <w:numFmt w:val="decimal"/>
      <w:lvlText w:val="%1"/>
      <w:lvlJc w:val="left"/>
      <w:pPr>
        <w:ind w:left="360" w:hanging="360"/>
      </w:pPr>
      <w:rPr>
        <w:rFonts w:hint="default"/>
        <w:b/>
        <w:color w:val="246AB4"/>
      </w:rPr>
    </w:lvl>
    <w:lvl w:ilvl="1">
      <w:start w:val="6"/>
      <w:numFmt w:val="decimal"/>
      <w:lvlText w:val="%1.%2"/>
      <w:lvlJc w:val="left"/>
      <w:pPr>
        <w:ind w:left="360" w:hanging="360"/>
      </w:pPr>
      <w:rPr>
        <w:rFonts w:hint="default"/>
        <w:b/>
        <w:color w:val="246AB4"/>
      </w:rPr>
    </w:lvl>
    <w:lvl w:ilvl="2">
      <w:start w:val="1"/>
      <w:numFmt w:val="decimal"/>
      <w:lvlText w:val="%1.%2.%3"/>
      <w:lvlJc w:val="left"/>
      <w:pPr>
        <w:ind w:left="720" w:hanging="720"/>
      </w:pPr>
      <w:rPr>
        <w:rFonts w:hint="default"/>
        <w:b/>
        <w:color w:val="246AB4"/>
      </w:rPr>
    </w:lvl>
    <w:lvl w:ilvl="3">
      <w:start w:val="1"/>
      <w:numFmt w:val="decimal"/>
      <w:lvlText w:val="%1.%2.%3.%4"/>
      <w:lvlJc w:val="left"/>
      <w:pPr>
        <w:ind w:left="1080" w:hanging="1080"/>
      </w:pPr>
      <w:rPr>
        <w:rFonts w:hint="default"/>
        <w:b/>
        <w:color w:val="246AB4"/>
      </w:rPr>
    </w:lvl>
    <w:lvl w:ilvl="4">
      <w:start w:val="1"/>
      <w:numFmt w:val="decimal"/>
      <w:lvlText w:val="%1.%2.%3.%4.%5"/>
      <w:lvlJc w:val="left"/>
      <w:pPr>
        <w:ind w:left="1080" w:hanging="1080"/>
      </w:pPr>
      <w:rPr>
        <w:rFonts w:hint="default"/>
        <w:b/>
        <w:color w:val="246AB4"/>
      </w:rPr>
    </w:lvl>
    <w:lvl w:ilvl="5">
      <w:start w:val="1"/>
      <w:numFmt w:val="decimal"/>
      <w:lvlText w:val="%1.%2.%3.%4.%5.%6"/>
      <w:lvlJc w:val="left"/>
      <w:pPr>
        <w:ind w:left="1440" w:hanging="1440"/>
      </w:pPr>
      <w:rPr>
        <w:rFonts w:hint="default"/>
        <w:b/>
        <w:color w:val="246AB4"/>
      </w:rPr>
    </w:lvl>
    <w:lvl w:ilvl="6">
      <w:start w:val="1"/>
      <w:numFmt w:val="decimal"/>
      <w:lvlText w:val="%1.%2.%3.%4.%5.%6.%7"/>
      <w:lvlJc w:val="left"/>
      <w:pPr>
        <w:ind w:left="1440" w:hanging="1440"/>
      </w:pPr>
      <w:rPr>
        <w:rFonts w:hint="default"/>
        <w:b/>
        <w:color w:val="246AB4"/>
      </w:rPr>
    </w:lvl>
    <w:lvl w:ilvl="7">
      <w:start w:val="1"/>
      <w:numFmt w:val="decimal"/>
      <w:lvlText w:val="%1.%2.%3.%4.%5.%6.%7.%8"/>
      <w:lvlJc w:val="left"/>
      <w:pPr>
        <w:ind w:left="1800" w:hanging="1800"/>
      </w:pPr>
      <w:rPr>
        <w:rFonts w:hint="default"/>
        <w:b/>
        <w:color w:val="246AB4"/>
      </w:rPr>
    </w:lvl>
    <w:lvl w:ilvl="8">
      <w:start w:val="1"/>
      <w:numFmt w:val="decimal"/>
      <w:lvlText w:val="%1.%2.%3.%4.%5.%6.%7.%8.%9"/>
      <w:lvlJc w:val="left"/>
      <w:pPr>
        <w:ind w:left="1800" w:hanging="1800"/>
      </w:pPr>
      <w:rPr>
        <w:rFonts w:hint="default"/>
        <w:b/>
        <w:color w:val="246AB4"/>
      </w:rPr>
    </w:lvl>
  </w:abstractNum>
  <w:abstractNum w:abstractNumId="7" w15:restartNumberingAfterBreak="0">
    <w:nsid w:val="177A68A6"/>
    <w:multiLevelType w:val="hybridMultilevel"/>
    <w:tmpl w:val="20EC7F0E"/>
    <w:lvl w:ilvl="0" w:tplc="1C80DFCA">
      <w:start w:val="1"/>
      <w:numFmt w:val="bullet"/>
      <w:lvlText w:val=""/>
      <w:lvlJc w:val="left"/>
      <w:pPr>
        <w:ind w:left="720" w:hanging="360"/>
      </w:pPr>
      <w:rPr>
        <w:rFonts w:ascii="Symbol" w:hAnsi="Symbol" w:hint="default"/>
        <w:color w:val="006AB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1CBC12E2"/>
    <w:multiLevelType w:val="hybridMultilevel"/>
    <w:tmpl w:val="4EBE2348"/>
    <w:lvl w:ilvl="0" w:tplc="1C80DFCA">
      <w:start w:val="1"/>
      <w:numFmt w:val="bullet"/>
      <w:lvlText w:val=""/>
      <w:lvlJc w:val="left"/>
      <w:pPr>
        <w:ind w:left="720" w:hanging="360"/>
      </w:pPr>
      <w:rPr>
        <w:rFonts w:ascii="Symbol" w:hAnsi="Symbol" w:hint="default"/>
        <w:color w:val="006AB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E27003A"/>
    <w:multiLevelType w:val="hybridMultilevel"/>
    <w:tmpl w:val="1D361E92"/>
    <w:lvl w:ilvl="0" w:tplc="1C80DFCA">
      <w:start w:val="1"/>
      <w:numFmt w:val="bullet"/>
      <w:lvlText w:val=""/>
      <w:lvlJc w:val="left"/>
      <w:pPr>
        <w:ind w:left="720" w:hanging="360"/>
      </w:pPr>
      <w:rPr>
        <w:rFonts w:ascii="Symbol" w:hAnsi="Symbol" w:hint="default"/>
        <w:color w:val="006AB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29FC5055"/>
    <w:multiLevelType w:val="hybridMultilevel"/>
    <w:tmpl w:val="2ACC55D6"/>
    <w:lvl w:ilvl="0" w:tplc="1C80DFCA">
      <w:start w:val="1"/>
      <w:numFmt w:val="bullet"/>
      <w:lvlText w:val=""/>
      <w:lvlJc w:val="left"/>
      <w:pPr>
        <w:ind w:left="720" w:hanging="360"/>
      </w:pPr>
      <w:rPr>
        <w:rFonts w:ascii="Symbol" w:hAnsi="Symbol" w:hint="default"/>
        <w:color w:val="006AB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B9F32BB"/>
    <w:multiLevelType w:val="hybridMultilevel"/>
    <w:tmpl w:val="DDE41F82"/>
    <w:lvl w:ilvl="0" w:tplc="1C80DFCA">
      <w:start w:val="1"/>
      <w:numFmt w:val="bullet"/>
      <w:lvlText w:val=""/>
      <w:lvlJc w:val="left"/>
      <w:pPr>
        <w:ind w:left="720" w:hanging="360"/>
      </w:pPr>
      <w:rPr>
        <w:rFonts w:ascii="Symbol" w:hAnsi="Symbol" w:hint="default"/>
        <w:color w:val="006AB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7712760"/>
    <w:multiLevelType w:val="hybridMultilevel"/>
    <w:tmpl w:val="DB4CA372"/>
    <w:lvl w:ilvl="0" w:tplc="1C80DFCA">
      <w:start w:val="1"/>
      <w:numFmt w:val="bullet"/>
      <w:lvlText w:val=""/>
      <w:lvlJc w:val="left"/>
      <w:pPr>
        <w:ind w:left="720" w:hanging="360"/>
      </w:pPr>
      <w:rPr>
        <w:rFonts w:ascii="Symbol" w:hAnsi="Symbol" w:hint="default"/>
        <w:color w:val="006AB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3A674DF6"/>
    <w:multiLevelType w:val="hybridMultilevel"/>
    <w:tmpl w:val="1640D306"/>
    <w:lvl w:ilvl="0" w:tplc="1C80DFCA">
      <w:start w:val="1"/>
      <w:numFmt w:val="bullet"/>
      <w:lvlText w:val=""/>
      <w:lvlJc w:val="left"/>
      <w:pPr>
        <w:ind w:left="720" w:hanging="360"/>
      </w:pPr>
      <w:rPr>
        <w:rFonts w:ascii="Symbol" w:hAnsi="Symbol" w:hint="default"/>
        <w:color w:val="006AB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43530DD9"/>
    <w:multiLevelType w:val="hybridMultilevel"/>
    <w:tmpl w:val="6D000406"/>
    <w:lvl w:ilvl="0" w:tplc="1C80DFCA">
      <w:start w:val="1"/>
      <w:numFmt w:val="bullet"/>
      <w:lvlText w:val=""/>
      <w:lvlJc w:val="left"/>
      <w:pPr>
        <w:ind w:left="720" w:hanging="360"/>
      </w:pPr>
      <w:rPr>
        <w:rFonts w:ascii="Symbol" w:hAnsi="Symbol" w:hint="default"/>
        <w:color w:val="006AB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48D1D6A"/>
    <w:multiLevelType w:val="multilevel"/>
    <w:tmpl w:val="17EE61AA"/>
    <w:lvl w:ilvl="0">
      <w:start w:val="1"/>
      <w:numFmt w:val="bullet"/>
      <w:lvlText w:val=""/>
      <w:lvlJc w:val="left"/>
      <w:pPr>
        <w:ind w:left="720" w:hanging="360"/>
      </w:pPr>
      <w:rPr>
        <w:rFonts w:ascii="Symbol" w:hAnsi="Symbol" w:hint="default"/>
        <w:b/>
        <w:color w:val="006AB4"/>
      </w:rPr>
    </w:lvl>
    <w:lvl w:ilvl="1">
      <w:start w:val="6"/>
      <w:numFmt w:val="decimal"/>
      <w:lvlText w:val="%1.%2"/>
      <w:lvlJc w:val="left"/>
      <w:pPr>
        <w:ind w:left="360" w:hanging="360"/>
      </w:pPr>
      <w:rPr>
        <w:rFonts w:hint="default"/>
        <w:b/>
        <w:color w:val="246AB4"/>
      </w:rPr>
    </w:lvl>
    <w:lvl w:ilvl="2">
      <w:start w:val="1"/>
      <w:numFmt w:val="decimal"/>
      <w:lvlText w:val="%1.%2.%3"/>
      <w:lvlJc w:val="left"/>
      <w:pPr>
        <w:ind w:left="720" w:hanging="720"/>
      </w:pPr>
      <w:rPr>
        <w:rFonts w:hint="default"/>
        <w:b/>
        <w:color w:val="246AB4"/>
      </w:rPr>
    </w:lvl>
    <w:lvl w:ilvl="3">
      <w:start w:val="1"/>
      <w:numFmt w:val="decimal"/>
      <w:lvlText w:val="%1.%2.%3.%4"/>
      <w:lvlJc w:val="left"/>
      <w:pPr>
        <w:ind w:left="1080" w:hanging="1080"/>
      </w:pPr>
      <w:rPr>
        <w:rFonts w:hint="default"/>
        <w:b/>
        <w:color w:val="246AB4"/>
      </w:rPr>
    </w:lvl>
    <w:lvl w:ilvl="4">
      <w:start w:val="1"/>
      <w:numFmt w:val="decimal"/>
      <w:lvlText w:val="%1.%2.%3.%4.%5"/>
      <w:lvlJc w:val="left"/>
      <w:pPr>
        <w:ind w:left="1080" w:hanging="1080"/>
      </w:pPr>
      <w:rPr>
        <w:rFonts w:hint="default"/>
        <w:b/>
        <w:color w:val="246AB4"/>
      </w:rPr>
    </w:lvl>
    <w:lvl w:ilvl="5">
      <w:start w:val="1"/>
      <w:numFmt w:val="decimal"/>
      <w:lvlText w:val="%1.%2.%3.%4.%5.%6"/>
      <w:lvlJc w:val="left"/>
      <w:pPr>
        <w:ind w:left="1440" w:hanging="1440"/>
      </w:pPr>
      <w:rPr>
        <w:rFonts w:hint="default"/>
        <w:b/>
        <w:color w:val="246AB4"/>
      </w:rPr>
    </w:lvl>
    <w:lvl w:ilvl="6">
      <w:start w:val="1"/>
      <w:numFmt w:val="decimal"/>
      <w:lvlText w:val="%1.%2.%3.%4.%5.%6.%7"/>
      <w:lvlJc w:val="left"/>
      <w:pPr>
        <w:ind w:left="1440" w:hanging="1440"/>
      </w:pPr>
      <w:rPr>
        <w:rFonts w:hint="default"/>
        <w:b/>
        <w:color w:val="246AB4"/>
      </w:rPr>
    </w:lvl>
    <w:lvl w:ilvl="7">
      <w:start w:val="1"/>
      <w:numFmt w:val="decimal"/>
      <w:lvlText w:val="%1.%2.%3.%4.%5.%6.%7.%8"/>
      <w:lvlJc w:val="left"/>
      <w:pPr>
        <w:ind w:left="1800" w:hanging="1800"/>
      </w:pPr>
      <w:rPr>
        <w:rFonts w:hint="default"/>
        <w:b/>
        <w:color w:val="246AB4"/>
      </w:rPr>
    </w:lvl>
    <w:lvl w:ilvl="8">
      <w:start w:val="1"/>
      <w:numFmt w:val="decimal"/>
      <w:lvlText w:val="%1.%2.%3.%4.%5.%6.%7.%8.%9"/>
      <w:lvlJc w:val="left"/>
      <w:pPr>
        <w:ind w:left="1800" w:hanging="1800"/>
      </w:pPr>
      <w:rPr>
        <w:rFonts w:hint="default"/>
        <w:b/>
        <w:color w:val="246AB4"/>
      </w:rPr>
    </w:lvl>
  </w:abstractNum>
  <w:abstractNum w:abstractNumId="16" w15:restartNumberingAfterBreak="0">
    <w:nsid w:val="4B251E73"/>
    <w:multiLevelType w:val="multilevel"/>
    <w:tmpl w:val="DAE06AB4"/>
    <w:lvl w:ilvl="0">
      <w:start w:val="5"/>
      <w:numFmt w:val="decimal"/>
      <w:lvlText w:val="%1"/>
      <w:lvlJc w:val="left"/>
      <w:pPr>
        <w:ind w:left="540" w:hanging="540"/>
      </w:pPr>
      <w:rPr>
        <w:rFonts w:hint="default"/>
        <w:b/>
        <w:color w:val="006AB5"/>
      </w:rPr>
    </w:lvl>
    <w:lvl w:ilvl="1">
      <w:start w:val="5"/>
      <w:numFmt w:val="decimal"/>
      <w:lvlText w:val="%1.%2"/>
      <w:lvlJc w:val="left"/>
      <w:pPr>
        <w:ind w:left="900" w:hanging="540"/>
      </w:pPr>
      <w:rPr>
        <w:rFonts w:hint="default"/>
        <w:b/>
        <w:color w:val="006AB5"/>
      </w:rPr>
    </w:lvl>
    <w:lvl w:ilvl="2">
      <w:start w:val="1"/>
      <w:numFmt w:val="bullet"/>
      <w:lvlText w:val=""/>
      <w:lvlJc w:val="left"/>
      <w:pPr>
        <w:ind w:left="1440" w:hanging="360"/>
      </w:pPr>
      <w:rPr>
        <w:rFonts w:ascii="Symbol" w:hAnsi="Symbol" w:hint="default"/>
        <w:color w:val="006AB4"/>
      </w:rPr>
    </w:lvl>
    <w:lvl w:ilvl="3">
      <w:start w:val="1"/>
      <w:numFmt w:val="decimal"/>
      <w:lvlText w:val="%1.%2.%3.%4"/>
      <w:lvlJc w:val="left"/>
      <w:pPr>
        <w:ind w:left="2160" w:hanging="1080"/>
      </w:pPr>
      <w:rPr>
        <w:rFonts w:hint="default"/>
        <w:b/>
        <w:color w:val="006AB5"/>
      </w:rPr>
    </w:lvl>
    <w:lvl w:ilvl="4">
      <w:start w:val="1"/>
      <w:numFmt w:val="decimal"/>
      <w:lvlText w:val="%1.%2.%3.%4.%5"/>
      <w:lvlJc w:val="left"/>
      <w:pPr>
        <w:ind w:left="2520" w:hanging="1080"/>
      </w:pPr>
      <w:rPr>
        <w:rFonts w:hint="default"/>
        <w:b/>
        <w:color w:val="006AB5"/>
      </w:rPr>
    </w:lvl>
    <w:lvl w:ilvl="5">
      <w:start w:val="1"/>
      <w:numFmt w:val="decimal"/>
      <w:lvlText w:val="%1.%2.%3.%4.%5.%6"/>
      <w:lvlJc w:val="left"/>
      <w:pPr>
        <w:ind w:left="3240" w:hanging="1440"/>
      </w:pPr>
      <w:rPr>
        <w:rFonts w:hint="default"/>
        <w:b/>
        <w:color w:val="006AB5"/>
      </w:rPr>
    </w:lvl>
    <w:lvl w:ilvl="6">
      <w:start w:val="1"/>
      <w:numFmt w:val="decimal"/>
      <w:lvlText w:val="%1.%2.%3.%4.%5.%6.%7"/>
      <w:lvlJc w:val="left"/>
      <w:pPr>
        <w:ind w:left="3600" w:hanging="1440"/>
      </w:pPr>
      <w:rPr>
        <w:rFonts w:hint="default"/>
        <w:b/>
        <w:color w:val="006AB5"/>
      </w:rPr>
    </w:lvl>
    <w:lvl w:ilvl="7">
      <w:start w:val="1"/>
      <w:numFmt w:val="decimal"/>
      <w:lvlText w:val="%1.%2.%3.%4.%5.%6.%7.%8"/>
      <w:lvlJc w:val="left"/>
      <w:pPr>
        <w:ind w:left="4320" w:hanging="1800"/>
      </w:pPr>
      <w:rPr>
        <w:rFonts w:hint="default"/>
        <w:b/>
        <w:color w:val="006AB5"/>
      </w:rPr>
    </w:lvl>
    <w:lvl w:ilvl="8">
      <w:start w:val="1"/>
      <w:numFmt w:val="decimal"/>
      <w:lvlText w:val="%1.%2.%3.%4.%5.%6.%7.%8.%9"/>
      <w:lvlJc w:val="left"/>
      <w:pPr>
        <w:ind w:left="4680" w:hanging="1800"/>
      </w:pPr>
      <w:rPr>
        <w:rFonts w:hint="default"/>
        <w:b/>
        <w:color w:val="006AB5"/>
      </w:rPr>
    </w:lvl>
  </w:abstractNum>
  <w:abstractNum w:abstractNumId="17" w15:restartNumberingAfterBreak="0">
    <w:nsid w:val="4EF019ED"/>
    <w:multiLevelType w:val="hybridMultilevel"/>
    <w:tmpl w:val="7AD2596E"/>
    <w:lvl w:ilvl="0" w:tplc="1C80DFCA">
      <w:start w:val="1"/>
      <w:numFmt w:val="bullet"/>
      <w:lvlText w:val=""/>
      <w:lvlJc w:val="left"/>
      <w:pPr>
        <w:ind w:left="720" w:hanging="360"/>
      </w:pPr>
      <w:rPr>
        <w:rFonts w:ascii="Symbol" w:hAnsi="Symbol" w:hint="default"/>
        <w:color w:val="006AB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760388D"/>
    <w:multiLevelType w:val="hybridMultilevel"/>
    <w:tmpl w:val="87F68C6C"/>
    <w:lvl w:ilvl="0" w:tplc="1C80DFCA">
      <w:start w:val="1"/>
      <w:numFmt w:val="bullet"/>
      <w:lvlText w:val=""/>
      <w:lvlJc w:val="left"/>
      <w:pPr>
        <w:ind w:left="720" w:hanging="360"/>
      </w:pPr>
      <w:rPr>
        <w:rFonts w:ascii="Symbol" w:hAnsi="Symbol" w:hint="default"/>
        <w:color w:val="006AB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D084A85"/>
    <w:multiLevelType w:val="hybridMultilevel"/>
    <w:tmpl w:val="46D247DE"/>
    <w:lvl w:ilvl="0" w:tplc="1C80DFCA">
      <w:start w:val="1"/>
      <w:numFmt w:val="bullet"/>
      <w:lvlText w:val=""/>
      <w:lvlJc w:val="left"/>
      <w:pPr>
        <w:ind w:left="720" w:hanging="360"/>
      </w:pPr>
      <w:rPr>
        <w:rFonts w:ascii="Symbol" w:hAnsi="Symbol" w:hint="default"/>
        <w:color w:val="006AB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68BA06BC"/>
    <w:multiLevelType w:val="hybridMultilevel"/>
    <w:tmpl w:val="38AC757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A7B4CD7"/>
    <w:multiLevelType w:val="hybridMultilevel"/>
    <w:tmpl w:val="2D6AB824"/>
    <w:lvl w:ilvl="0" w:tplc="1C80DFCA">
      <w:start w:val="1"/>
      <w:numFmt w:val="bullet"/>
      <w:lvlText w:val=""/>
      <w:lvlJc w:val="left"/>
      <w:pPr>
        <w:ind w:left="720" w:hanging="360"/>
      </w:pPr>
      <w:rPr>
        <w:rFonts w:ascii="Symbol" w:hAnsi="Symbol" w:hint="default"/>
        <w:color w:val="006AB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C3E438D"/>
    <w:multiLevelType w:val="hybridMultilevel"/>
    <w:tmpl w:val="97ECB074"/>
    <w:lvl w:ilvl="0" w:tplc="1C80DFCA">
      <w:start w:val="1"/>
      <w:numFmt w:val="bullet"/>
      <w:lvlText w:val=""/>
      <w:lvlJc w:val="left"/>
      <w:pPr>
        <w:ind w:left="720" w:hanging="360"/>
      </w:pPr>
      <w:rPr>
        <w:rFonts w:ascii="Symbol" w:hAnsi="Symbol" w:hint="default"/>
        <w:color w:val="006AB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C5D73DA"/>
    <w:multiLevelType w:val="multilevel"/>
    <w:tmpl w:val="B83EACE2"/>
    <w:lvl w:ilvl="0">
      <w:start w:val="5"/>
      <w:numFmt w:val="decimal"/>
      <w:lvlText w:val="%1"/>
      <w:lvlJc w:val="left"/>
      <w:pPr>
        <w:ind w:left="360" w:hanging="360"/>
      </w:pPr>
      <w:rPr>
        <w:rFonts w:hint="default"/>
        <w:b/>
        <w:color w:val="246AB4"/>
      </w:rPr>
    </w:lvl>
    <w:lvl w:ilvl="1">
      <w:start w:val="1"/>
      <w:numFmt w:val="decimal"/>
      <w:lvlText w:val="%1.%2"/>
      <w:lvlJc w:val="left"/>
      <w:pPr>
        <w:ind w:left="360" w:hanging="360"/>
      </w:pPr>
      <w:rPr>
        <w:rFonts w:hint="default"/>
        <w:b/>
        <w:color w:val="246AB4"/>
      </w:rPr>
    </w:lvl>
    <w:lvl w:ilvl="2">
      <w:start w:val="1"/>
      <w:numFmt w:val="decimal"/>
      <w:lvlText w:val="%1.%2.%3"/>
      <w:lvlJc w:val="left"/>
      <w:pPr>
        <w:ind w:left="720" w:hanging="720"/>
      </w:pPr>
      <w:rPr>
        <w:rFonts w:hint="default"/>
        <w:b/>
        <w:color w:val="246AB4"/>
      </w:rPr>
    </w:lvl>
    <w:lvl w:ilvl="3">
      <w:start w:val="1"/>
      <w:numFmt w:val="decimal"/>
      <w:lvlText w:val="%1.%2.%3.%4"/>
      <w:lvlJc w:val="left"/>
      <w:pPr>
        <w:ind w:left="1080" w:hanging="1080"/>
      </w:pPr>
      <w:rPr>
        <w:rFonts w:hint="default"/>
        <w:b/>
        <w:color w:val="246AB4"/>
      </w:rPr>
    </w:lvl>
    <w:lvl w:ilvl="4">
      <w:start w:val="1"/>
      <w:numFmt w:val="decimal"/>
      <w:lvlText w:val="%1.%2.%3.%4.%5"/>
      <w:lvlJc w:val="left"/>
      <w:pPr>
        <w:ind w:left="1080" w:hanging="1080"/>
      </w:pPr>
      <w:rPr>
        <w:rFonts w:hint="default"/>
        <w:b/>
        <w:color w:val="246AB4"/>
      </w:rPr>
    </w:lvl>
    <w:lvl w:ilvl="5">
      <w:start w:val="1"/>
      <w:numFmt w:val="decimal"/>
      <w:lvlText w:val="%1.%2.%3.%4.%5.%6"/>
      <w:lvlJc w:val="left"/>
      <w:pPr>
        <w:ind w:left="1440" w:hanging="1440"/>
      </w:pPr>
      <w:rPr>
        <w:rFonts w:hint="default"/>
        <w:b/>
        <w:color w:val="246AB4"/>
      </w:rPr>
    </w:lvl>
    <w:lvl w:ilvl="6">
      <w:start w:val="1"/>
      <w:numFmt w:val="decimal"/>
      <w:lvlText w:val="%1.%2.%3.%4.%5.%6.%7"/>
      <w:lvlJc w:val="left"/>
      <w:pPr>
        <w:ind w:left="1440" w:hanging="1440"/>
      </w:pPr>
      <w:rPr>
        <w:rFonts w:hint="default"/>
        <w:b/>
        <w:color w:val="246AB4"/>
      </w:rPr>
    </w:lvl>
    <w:lvl w:ilvl="7">
      <w:start w:val="1"/>
      <w:numFmt w:val="decimal"/>
      <w:lvlText w:val="%1.%2.%3.%4.%5.%6.%7.%8"/>
      <w:lvlJc w:val="left"/>
      <w:pPr>
        <w:ind w:left="1800" w:hanging="1800"/>
      </w:pPr>
      <w:rPr>
        <w:rFonts w:hint="default"/>
        <w:b/>
        <w:color w:val="246AB4"/>
      </w:rPr>
    </w:lvl>
    <w:lvl w:ilvl="8">
      <w:start w:val="1"/>
      <w:numFmt w:val="decimal"/>
      <w:lvlText w:val="%1.%2.%3.%4.%5.%6.%7.%8.%9"/>
      <w:lvlJc w:val="left"/>
      <w:pPr>
        <w:ind w:left="1800" w:hanging="1800"/>
      </w:pPr>
      <w:rPr>
        <w:rFonts w:hint="default"/>
        <w:b/>
        <w:color w:val="246AB4"/>
      </w:rPr>
    </w:lvl>
  </w:abstractNum>
  <w:abstractNum w:abstractNumId="24" w15:restartNumberingAfterBreak="0">
    <w:nsid w:val="73B824F7"/>
    <w:multiLevelType w:val="hybridMultilevel"/>
    <w:tmpl w:val="99FCF518"/>
    <w:lvl w:ilvl="0" w:tplc="08090013">
      <w:start w:val="1"/>
      <w:numFmt w:val="upperRoman"/>
      <w:lvlText w:val="%1."/>
      <w:lvlJc w:val="right"/>
      <w:pPr>
        <w:ind w:left="1069" w:hanging="360"/>
      </w:p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25" w15:restartNumberingAfterBreak="0">
    <w:nsid w:val="77DE442A"/>
    <w:multiLevelType w:val="hybridMultilevel"/>
    <w:tmpl w:val="9932857C"/>
    <w:lvl w:ilvl="0" w:tplc="1C80DFCA">
      <w:start w:val="1"/>
      <w:numFmt w:val="bullet"/>
      <w:lvlText w:val=""/>
      <w:lvlJc w:val="left"/>
      <w:pPr>
        <w:ind w:left="1440" w:hanging="360"/>
      </w:pPr>
      <w:rPr>
        <w:rFonts w:ascii="Symbol" w:hAnsi="Symbol" w:hint="default"/>
        <w:color w:val="006AB4"/>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7AC11B85"/>
    <w:multiLevelType w:val="hybridMultilevel"/>
    <w:tmpl w:val="CB5AB758"/>
    <w:lvl w:ilvl="0" w:tplc="1C80DFCA">
      <w:start w:val="1"/>
      <w:numFmt w:val="bullet"/>
      <w:lvlText w:val=""/>
      <w:lvlJc w:val="left"/>
      <w:pPr>
        <w:ind w:left="720" w:hanging="360"/>
      </w:pPr>
      <w:rPr>
        <w:rFonts w:ascii="Symbol" w:hAnsi="Symbol" w:hint="default"/>
        <w:color w:val="006AB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72461354">
    <w:abstractNumId w:val="5"/>
  </w:num>
  <w:num w:numId="2" w16cid:durableId="1954969527">
    <w:abstractNumId w:val="20"/>
  </w:num>
  <w:num w:numId="3" w16cid:durableId="661783710">
    <w:abstractNumId w:val="17"/>
  </w:num>
  <w:num w:numId="4" w16cid:durableId="2112239364">
    <w:abstractNumId w:val="6"/>
  </w:num>
  <w:num w:numId="5" w16cid:durableId="1277910742">
    <w:abstractNumId w:val="23"/>
  </w:num>
  <w:num w:numId="6" w16cid:durableId="611670702">
    <w:abstractNumId w:val="15"/>
  </w:num>
  <w:num w:numId="7" w16cid:durableId="744452723">
    <w:abstractNumId w:val="24"/>
  </w:num>
  <w:num w:numId="8" w16cid:durableId="1564871562">
    <w:abstractNumId w:val="0"/>
  </w:num>
  <w:num w:numId="9" w16cid:durableId="984971051">
    <w:abstractNumId w:val="4"/>
  </w:num>
  <w:num w:numId="10" w16cid:durableId="1429885983">
    <w:abstractNumId w:val="25"/>
  </w:num>
  <w:num w:numId="11" w16cid:durableId="1707869630">
    <w:abstractNumId w:val="16"/>
  </w:num>
  <w:num w:numId="12" w16cid:durableId="1978611038">
    <w:abstractNumId w:val="7"/>
  </w:num>
  <w:num w:numId="13" w16cid:durableId="2086605409">
    <w:abstractNumId w:val="14"/>
  </w:num>
  <w:num w:numId="14" w16cid:durableId="1351029329">
    <w:abstractNumId w:val="18"/>
  </w:num>
  <w:num w:numId="15" w16cid:durableId="1151600792">
    <w:abstractNumId w:val="22"/>
  </w:num>
  <w:num w:numId="16" w16cid:durableId="709115998">
    <w:abstractNumId w:val="13"/>
  </w:num>
  <w:num w:numId="17" w16cid:durableId="409037289">
    <w:abstractNumId w:val="21"/>
  </w:num>
  <w:num w:numId="18" w16cid:durableId="466968739">
    <w:abstractNumId w:val="8"/>
  </w:num>
  <w:num w:numId="19" w16cid:durableId="528568669">
    <w:abstractNumId w:val="3"/>
  </w:num>
  <w:num w:numId="20" w16cid:durableId="484471976">
    <w:abstractNumId w:val="10"/>
  </w:num>
  <w:num w:numId="21" w16cid:durableId="405493319">
    <w:abstractNumId w:val="19"/>
  </w:num>
  <w:num w:numId="22" w16cid:durableId="1394691315">
    <w:abstractNumId w:val="2"/>
  </w:num>
  <w:num w:numId="23" w16cid:durableId="1252859177">
    <w:abstractNumId w:val="12"/>
  </w:num>
  <w:num w:numId="24" w16cid:durableId="2092044758">
    <w:abstractNumId w:val="11"/>
  </w:num>
  <w:num w:numId="25" w16cid:durableId="926304310">
    <w:abstractNumId w:val="1"/>
  </w:num>
  <w:num w:numId="26" w16cid:durableId="1605847918">
    <w:abstractNumId w:val="9"/>
  </w:num>
  <w:num w:numId="27" w16cid:durableId="2027706670">
    <w:abstractNumId w:val="26"/>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NCOCK, Mandy (MANCHESTER UNIVERSITY NHS FOUNDATION TRUST)">
    <w15:presenceInfo w15:providerId="AD" w15:userId="S::mandy.hancock@nhs.net::e526c0a4-2edc-4124-9402-666dbb73a9d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74D"/>
    <w:rsid w:val="0002394B"/>
    <w:rsid w:val="000400E8"/>
    <w:rsid w:val="00084739"/>
    <w:rsid w:val="000D0EEA"/>
    <w:rsid w:val="000D3F0E"/>
    <w:rsid w:val="000F2B43"/>
    <w:rsid w:val="00120A74"/>
    <w:rsid w:val="00146FCF"/>
    <w:rsid w:val="001762B8"/>
    <w:rsid w:val="00190444"/>
    <w:rsid w:val="00195FF0"/>
    <w:rsid w:val="001B2424"/>
    <w:rsid w:val="001E30D5"/>
    <w:rsid w:val="001E52D6"/>
    <w:rsid w:val="001F3381"/>
    <w:rsid w:val="002166A9"/>
    <w:rsid w:val="002244B5"/>
    <w:rsid w:val="0022505E"/>
    <w:rsid w:val="00244705"/>
    <w:rsid w:val="00264F6C"/>
    <w:rsid w:val="002700A7"/>
    <w:rsid w:val="00297AA5"/>
    <w:rsid w:val="002A191F"/>
    <w:rsid w:val="002C6666"/>
    <w:rsid w:val="002E137C"/>
    <w:rsid w:val="002F2917"/>
    <w:rsid w:val="002F34CD"/>
    <w:rsid w:val="00310633"/>
    <w:rsid w:val="00350D8F"/>
    <w:rsid w:val="00366E36"/>
    <w:rsid w:val="003961BD"/>
    <w:rsid w:val="003A1A51"/>
    <w:rsid w:val="003B6305"/>
    <w:rsid w:val="00422234"/>
    <w:rsid w:val="0043074D"/>
    <w:rsid w:val="00430BF7"/>
    <w:rsid w:val="00481B33"/>
    <w:rsid w:val="004821A5"/>
    <w:rsid w:val="004B424F"/>
    <w:rsid w:val="004C621D"/>
    <w:rsid w:val="004E2BDB"/>
    <w:rsid w:val="004E6224"/>
    <w:rsid w:val="004F3423"/>
    <w:rsid w:val="00511894"/>
    <w:rsid w:val="00572146"/>
    <w:rsid w:val="005937F5"/>
    <w:rsid w:val="006025F6"/>
    <w:rsid w:val="00623A81"/>
    <w:rsid w:val="0069179E"/>
    <w:rsid w:val="006C2A54"/>
    <w:rsid w:val="006D3CE8"/>
    <w:rsid w:val="006F548D"/>
    <w:rsid w:val="00704D2A"/>
    <w:rsid w:val="00720C1F"/>
    <w:rsid w:val="00764DF7"/>
    <w:rsid w:val="00783507"/>
    <w:rsid w:val="007A5F04"/>
    <w:rsid w:val="007B2570"/>
    <w:rsid w:val="007F30A9"/>
    <w:rsid w:val="00843840"/>
    <w:rsid w:val="00876175"/>
    <w:rsid w:val="008C0A1F"/>
    <w:rsid w:val="008C3C2F"/>
    <w:rsid w:val="008E178C"/>
    <w:rsid w:val="0090380E"/>
    <w:rsid w:val="009148AA"/>
    <w:rsid w:val="00916F5D"/>
    <w:rsid w:val="009243D0"/>
    <w:rsid w:val="009533C8"/>
    <w:rsid w:val="009F1E50"/>
    <w:rsid w:val="00A078FE"/>
    <w:rsid w:val="00A258C9"/>
    <w:rsid w:val="00A334CF"/>
    <w:rsid w:val="00A340DC"/>
    <w:rsid w:val="00AA3DBA"/>
    <w:rsid w:val="00AA689D"/>
    <w:rsid w:val="00B02BD1"/>
    <w:rsid w:val="00B405F7"/>
    <w:rsid w:val="00B414EB"/>
    <w:rsid w:val="00B453BC"/>
    <w:rsid w:val="00B82754"/>
    <w:rsid w:val="00BD63A6"/>
    <w:rsid w:val="00BF0D21"/>
    <w:rsid w:val="00BF17C1"/>
    <w:rsid w:val="00C25F22"/>
    <w:rsid w:val="00C67D51"/>
    <w:rsid w:val="00CC42C6"/>
    <w:rsid w:val="00CE00D2"/>
    <w:rsid w:val="00D06B85"/>
    <w:rsid w:val="00D13189"/>
    <w:rsid w:val="00D15E5B"/>
    <w:rsid w:val="00D8697B"/>
    <w:rsid w:val="00DE02FD"/>
    <w:rsid w:val="00DE2197"/>
    <w:rsid w:val="00DE21B7"/>
    <w:rsid w:val="00DF35AF"/>
    <w:rsid w:val="00DF3DAA"/>
    <w:rsid w:val="00DF5F7F"/>
    <w:rsid w:val="00DF754F"/>
    <w:rsid w:val="00E328CF"/>
    <w:rsid w:val="00E56785"/>
    <w:rsid w:val="00E973C6"/>
    <w:rsid w:val="00EB7ADA"/>
    <w:rsid w:val="00EC1D0E"/>
    <w:rsid w:val="00EE0E15"/>
    <w:rsid w:val="00EF5AED"/>
    <w:rsid w:val="00F16843"/>
    <w:rsid w:val="00FC76B3"/>
    <w:rsid w:val="00FF53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A26674"/>
  <w15:chartTrackingRefBased/>
  <w15:docId w15:val="{16821091-5FA5-4EE6-9EA6-916D08EE4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074D"/>
    <w:pPr>
      <w:spacing w:line="259" w:lineRule="auto"/>
    </w:pPr>
    <w:rPr>
      <w:rFonts w:ascii="Arial" w:hAnsi="Arial" w:cs="Arial"/>
    </w:rPr>
  </w:style>
  <w:style w:type="paragraph" w:styleId="Heading1">
    <w:name w:val="heading 1"/>
    <w:basedOn w:val="Normal"/>
    <w:next w:val="Normal"/>
    <w:link w:val="Heading1Char"/>
    <w:uiPriority w:val="9"/>
    <w:qFormat/>
    <w:rsid w:val="0043074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3074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3074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3074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3074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3074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074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074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074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074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3074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3074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3074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3074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3074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3074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3074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3074D"/>
    <w:rPr>
      <w:rFonts w:eastAsiaTheme="majorEastAsia" w:cstheme="majorBidi"/>
      <w:color w:val="272727" w:themeColor="text1" w:themeTint="D8"/>
    </w:rPr>
  </w:style>
  <w:style w:type="paragraph" w:styleId="Title">
    <w:name w:val="Title"/>
    <w:basedOn w:val="Normal"/>
    <w:next w:val="Normal"/>
    <w:link w:val="TitleChar"/>
    <w:uiPriority w:val="10"/>
    <w:qFormat/>
    <w:rsid w:val="0043074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074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3074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074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3074D"/>
    <w:pPr>
      <w:spacing w:before="160"/>
      <w:jc w:val="center"/>
    </w:pPr>
    <w:rPr>
      <w:i/>
      <w:iCs/>
      <w:color w:val="404040" w:themeColor="text1" w:themeTint="BF"/>
    </w:rPr>
  </w:style>
  <w:style w:type="character" w:customStyle="1" w:styleId="QuoteChar">
    <w:name w:val="Quote Char"/>
    <w:basedOn w:val="DefaultParagraphFont"/>
    <w:link w:val="Quote"/>
    <w:uiPriority w:val="29"/>
    <w:rsid w:val="0043074D"/>
    <w:rPr>
      <w:i/>
      <w:iCs/>
      <w:color w:val="404040" w:themeColor="text1" w:themeTint="BF"/>
    </w:rPr>
  </w:style>
  <w:style w:type="paragraph" w:styleId="ListParagraph">
    <w:name w:val="List Paragraph"/>
    <w:basedOn w:val="Normal"/>
    <w:uiPriority w:val="34"/>
    <w:qFormat/>
    <w:rsid w:val="0043074D"/>
    <w:pPr>
      <w:ind w:left="720"/>
      <w:contextualSpacing/>
    </w:pPr>
  </w:style>
  <w:style w:type="character" w:styleId="IntenseEmphasis">
    <w:name w:val="Intense Emphasis"/>
    <w:basedOn w:val="DefaultParagraphFont"/>
    <w:uiPriority w:val="21"/>
    <w:qFormat/>
    <w:rsid w:val="0043074D"/>
    <w:rPr>
      <w:i/>
      <w:iCs/>
      <w:color w:val="0F4761" w:themeColor="accent1" w:themeShade="BF"/>
    </w:rPr>
  </w:style>
  <w:style w:type="paragraph" w:styleId="IntenseQuote">
    <w:name w:val="Intense Quote"/>
    <w:basedOn w:val="Normal"/>
    <w:next w:val="Normal"/>
    <w:link w:val="IntenseQuoteChar"/>
    <w:uiPriority w:val="30"/>
    <w:qFormat/>
    <w:rsid w:val="0043074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3074D"/>
    <w:rPr>
      <w:i/>
      <w:iCs/>
      <w:color w:val="0F4761" w:themeColor="accent1" w:themeShade="BF"/>
    </w:rPr>
  </w:style>
  <w:style w:type="character" w:styleId="IntenseReference">
    <w:name w:val="Intense Reference"/>
    <w:basedOn w:val="DefaultParagraphFont"/>
    <w:uiPriority w:val="32"/>
    <w:qFormat/>
    <w:rsid w:val="0043074D"/>
    <w:rPr>
      <w:b/>
      <w:bCs/>
      <w:smallCaps/>
      <w:color w:val="0F4761" w:themeColor="accent1" w:themeShade="BF"/>
      <w:spacing w:val="5"/>
    </w:rPr>
  </w:style>
  <w:style w:type="paragraph" w:styleId="Header">
    <w:name w:val="header"/>
    <w:basedOn w:val="Normal"/>
    <w:link w:val="HeaderChar"/>
    <w:uiPriority w:val="99"/>
    <w:unhideWhenUsed/>
    <w:rsid w:val="004307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74D"/>
    <w:rPr>
      <w:rFonts w:ascii="Arial" w:hAnsi="Arial" w:cs="Arial"/>
    </w:rPr>
  </w:style>
  <w:style w:type="paragraph" w:styleId="Footer">
    <w:name w:val="footer"/>
    <w:basedOn w:val="Normal"/>
    <w:link w:val="FooterChar"/>
    <w:uiPriority w:val="99"/>
    <w:unhideWhenUsed/>
    <w:rsid w:val="004307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74D"/>
    <w:rPr>
      <w:rFonts w:ascii="Arial" w:hAnsi="Arial" w:cs="Arial"/>
    </w:rPr>
  </w:style>
  <w:style w:type="character" w:styleId="Hyperlink">
    <w:name w:val="Hyperlink"/>
    <w:basedOn w:val="DefaultParagraphFont"/>
    <w:uiPriority w:val="99"/>
    <w:unhideWhenUsed/>
    <w:rsid w:val="0043074D"/>
    <w:rPr>
      <w:color w:val="467886" w:themeColor="hyperlink"/>
      <w:u w:val="single"/>
    </w:rPr>
  </w:style>
  <w:style w:type="paragraph" w:styleId="TOCHeading">
    <w:name w:val="TOC Heading"/>
    <w:basedOn w:val="Heading1"/>
    <w:next w:val="Normal"/>
    <w:uiPriority w:val="39"/>
    <w:unhideWhenUsed/>
    <w:qFormat/>
    <w:rsid w:val="0043074D"/>
    <w:pPr>
      <w:keepNext w:val="0"/>
      <w:keepLines w:val="0"/>
      <w:spacing w:before="0" w:after="160"/>
      <w:outlineLvl w:val="9"/>
    </w:pPr>
    <w:rPr>
      <w:rFonts w:ascii="Arial" w:eastAsiaTheme="minorHAnsi" w:hAnsi="Arial" w:cs="Arial"/>
      <w:b/>
      <w:color w:val="0067A5"/>
      <w:kern w:val="0"/>
      <w:sz w:val="32"/>
      <w:szCs w:val="32"/>
      <w:lang w:eastAsia="en-GB"/>
      <w14:ligatures w14:val="none"/>
    </w:rPr>
  </w:style>
  <w:style w:type="paragraph" w:styleId="TOC1">
    <w:name w:val="toc 1"/>
    <w:basedOn w:val="Normal"/>
    <w:next w:val="Normal"/>
    <w:autoRedefine/>
    <w:uiPriority w:val="39"/>
    <w:unhideWhenUsed/>
    <w:rsid w:val="0043074D"/>
    <w:pPr>
      <w:tabs>
        <w:tab w:val="right" w:leader="dot" w:pos="9016"/>
      </w:tabs>
      <w:spacing w:after="100"/>
    </w:pPr>
  </w:style>
  <w:style w:type="character" w:styleId="UnresolvedMention">
    <w:name w:val="Unresolved Mention"/>
    <w:basedOn w:val="DefaultParagraphFont"/>
    <w:uiPriority w:val="99"/>
    <w:semiHidden/>
    <w:unhideWhenUsed/>
    <w:rsid w:val="002A191F"/>
    <w:rPr>
      <w:color w:val="605E5C"/>
      <w:shd w:val="clear" w:color="auto" w:fill="E1DFDD"/>
    </w:rPr>
  </w:style>
  <w:style w:type="character" w:styleId="PageNumber">
    <w:name w:val="page number"/>
    <w:basedOn w:val="DefaultParagraphFont"/>
    <w:uiPriority w:val="99"/>
    <w:semiHidden/>
    <w:unhideWhenUsed/>
    <w:rsid w:val="00422234"/>
  </w:style>
  <w:style w:type="character" w:customStyle="1" w:styleId="cf01">
    <w:name w:val="cf01"/>
    <w:basedOn w:val="DefaultParagraphFont"/>
    <w:rsid w:val="00CE00D2"/>
    <w:rPr>
      <w:rFonts w:ascii="Segoe UI" w:hAnsi="Segoe UI" w:cs="Segoe UI" w:hint="default"/>
      <w:sz w:val="18"/>
      <w:szCs w:val="18"/>
    </w:rPr>
  </w:style>
  <w:style w:type="character" w:styleId="FollowedHyperlink">
    <w:name w:val="FollowedHyperlink"/>
    <w:basedOn w:val="DefaultParagraphFont"/>
    <w:uiPriority w:val="99"/>
    <w:semiHidden/>
    <w:unhideWhenUsed/>
    <w:rsid w:val="00DE21B7"/>
    <w:rPr>
      <w:color w:val="96607D" w:themeColor="followedHyperlink"/>
      <w:u w:val="single"/>
    </w:rPr>
  </w:style>
  <w:style w:type="paragraph" w:styleId="NoSpacing">
    <w:name w:val="No Spacing"/>
    <w:link w:val="NoSpacingChar"/>
    <w:uiPriority w:val="1"/>
    <w:qFormat/>
    <w:rsid w:val="0002394B"/>
    <w:pPr>
      <w:spacing w:after="0" w:line="240" w:lineRule="auto"/>
    </w:pPr>
    <w:rPr>
      <w:rFonts w:eastAsiaTheme="minorEastAsia"/>
      <w:kern w:val="0"/>
      <w:sz w:val="22"/>
      <w:szCs w:val="22"/>
      <w:lang w:val="en-US" w:eastAsia="zh-CN"/>
      <w14:ligatures w14:val="none"/>
    </w:rPr>
  </w:style>
  <w:style w:type="character" w:customStyle="1" w:styleId="NoSpacingChar">
    <w:name w:val="No Spacing Char"/>
    <w:basedOn w:val="DefaultParagraphFont"/>
    <w:link w:val="NoSpacing"/>
    <w:uiPriority w:val="1"/>
    <w:rsid w:val="0002394B"/>
    <w:rPr>
      <w:rFonts w:eastAsiaTheme="minorEastAsia"/>
      <w:kern w:val="0"/>
      <w:sz w:val="22"/>
      <w:szCs w:val="22"/>
      <w:lang w:val="en-US" w:eastAsia="zh-CN"/>
      <w14:ligatures w14:val="none"/>
    </w:rPr>
  </w:style>
  <w:style w:type="character" w:styleId="CommentReference">
    <w:name w:val="annotation reference"/>
    <w:basedOn w:val="DefaultParagraphFont"/>
    <w:uiPriority w:val="99"/>
    <w:semiHidden/>
    <w:unhideWhenUsed/>
    <w:rsid w:val="00366E36"/>
    <w:rPr>
      <w:sz w:val="16"/>
      <w:szCs w:val="16"/>
    </w:rPr>
  </w:style>
  <w:style w:type="paragraph" w:styleId="CommentText">
    <w:name w:val="annotation text"/>
    <w:basedOn w:val="Normal"/>
    <w:link w:val="CommentTextChar"/>
    <w:uiPriority w:val="99"/>
    <w:unhideWhenUsed/>
    <w:rsid w:val="00366E36"/>
    <w:pPr>
      <w:widowControl w:val="0"/>
      <w:autoSpaceDE w:val="0"/>
      <w:autoSpaceDN w:val="0"/>
      <w:spacing w:after="0" w:line="240" w:lineRule="auto"/>
    </w:pPr>
    <w:rPr>
      <w:rFonts w:eastAsia="Arial"/>
      <w:kern w:val="0"/>
      <w:sz w:val="20"/>
      <w:szCs w:val="20"/>
      <w14:ligatures w14:val="none"/>
    </w:rPr>
  </w:style>
  <w:style w:type="character" w:customStyle="1" w:styleId="CommentTextChar">
    <w:name w:val="Comment Text Char"/>
    <w:basedOn w:val="DefaultParagraphFont"/>
    <w:link w:val="CommentText"/>
    <w:uiPriority w:val="99"/>
    <w:rsid w:val="00366E36"/>
    <w:rPr>
      <w:rFonts w:ascii="Arial" w:eastAsia="Arial" w:hAnsi="Arial" w:cs="Arial"/>
      <w:kern w:val="0"/>
      <w:sz w:val="20"/>
      <w:szCs w:val="20"/>
      <w14:ligatures w14:val="none"/>
    </w:rPr>
  </w:style>
  <w:style w:type="character" w:styleId="Strong">
    <w:name w:val="Strong"/>
    <w:basedOn w:val="DefaultParagraphFont"/>
    <w:uiPriority w:val="22"/>
    <w:qFormat/>
    <w:rsid w:val="008C0A1F"/>
    <w:rPr>
      <w:b/>
      <w:bCs/>
    </w:rPr>
  </w:style>
  <w:style w:type="table" w:styleId="TableGrid">
    <w:name w:val="Table Grid"/>
    <w:basedOn w:val="TableNormal"/>
    <w:uiPriority w:val="39"/>
    <w:rsid w:val="00FC76B3"/>
    <w:pPr>
      <w:widowControl w:val="0"/>
      <w:autoSpaceDE w:val="0"/>
      <w:autoSpaceDN w:val="0"/>
      <w:spacing w:after="0" w:line="240" w:lineRule="auto"/>
    </w:pPr>
    <w:rPr>
      <w:kern w:val="0"/>
      <w:sz w:val="22"/>
      <w:szCs w:val="22"/>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footer4.xml.rels><?xml version="1.0" encoding="UTF-8" standalone="yes"?>
<Relationships xmlns="http://schemas.openxmlformats.org/package/2006/relationships"><Relationship Id="rId1" Type="http://schemas.openxmlformats.org/officeDocument/2006/relationships/image" Target="media/image2.jpg"/></Relationships>
</file>

<file path=word/_rels/footer5.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b4266a3f-340e-4517-b9b5-baad814dd1fe">
      <Terms xmlns="http://schemas.microsoft.com/office/infopath/2007/PartnerControls"/>
    </lcf76f155ced4ddcb4097134ff3c332f>
    <TaxCatchAll xmlns="74917e7d-df60-4b79-a8a4-eb1078388ae6"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703DC1D43AB264CA1B7860CCC2C5D1D" ma:contentTypeVersion="20" ma:contentTypeDescription="Create a new document." ma:contentTypeScope="" ma:versionID="94d41d1bf9a05e567c9a859cb52496e9">
  <xsd:schema xmlns:xsd="http://www.w3.org/2001/XMLSchema" xmlns:xs="http://www.w3.org/2001/XMLSchema" xmlns:p="http://schemas.microsoft.com/office/2006/metadata/properties" xmlns:ns1="http://schemas.microsoft.com/sharepoint/v3" xmlns:ns2="b4266a3f-340e-4517-b9b5-baad814dd1fe" xmlns:ns3="74917e7d-df60-4b79-a8a4-eb1078388ae6" targetNamespace="http://schemas.microsoft.com/office/2006/metadata/properties" ma:root="true" ma:fieldsID="276759e1ebbcd1f7aa41109be782116a" ns1:_="" ns2:_="" ns3:_="">
    <xsd:import namespace="http://schemas.microsoft.com/sharepoint/v3"/>
    <xsd:import namespace="b4266a3f-340e-4517-b9b5-baad814dd1fe"/>
    <xsd:import namespace="74917e7d-df60-4b79-a8a4-eb1078388ae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4266a3f-340e-4517-b9b5-baad814dd1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87cb5ee-bea7-4c78-b6f5-76e94c38e28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917e7d-df60-4b79-a8a4-eb1078388ae6"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9dac67-c6ea-40c6-a390-00cce21a3f92}" ma:internalName="TaxCatchAll" ma:showField="CatchAllData" ma:web="74917e7d-df60-4b79-a8a4-eb1078388ae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DC19B0-8B77-411F-AB71-325EC2A41267}">
  <ds:schemaRefs>
    <ds:schemaRef ds:uri="http://schemas.microsoft.com/office/2006/metadata/properties"/>
    <ds:schemaRef ds:uri="http://schemas.microsoft.com/office/infopath/2007/PartnerControls"/>
    <ds:schemaRef ds:uri="http://schemas.microsoft.com/sharepoint/v3"/>
    <ds:schemaRef ds:uri="b4266a3f-340e-4517-b9b5-baad814dd1fe"/>
    <ds:schemaRef ds:uri="74917e7d-df60-4b79-a8a4-eb1078388ae6"/>
  </ds:schemaRefs>
</ds:datastoreItem>
</file>

<file path=customXml/itemProps2.xml><?xml version="1.0" encoding="utf-8"?>
<ds:datastoreItem xmlns:ds="http://schemas.openxmlformats.org/officeDocument/2006/customXml" ds:itemID="{14127F09-099A-7148-BBF2-D505F8BCE79C}">
  <ds:schemaRefs>
    <ds:schemaRef ds:uri="http://schemas.openxmlformats.org/officeDocument/2006/bibliography"/>
  </ds:schemaRefs>
</ds:datastoreItem>
</file>

<file path=customXml/itemProps3.xml><?xml version="1.0" encoding="utf-8"?>
<ds:datastoreItem xmlns:ds="http://schemas.openxmlformats.org/officeDocument/2006/customXml" ds:itemID="{17E302D3-8FF8-47AB-BF3C-69590C2B91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4266a3f-340e-4517-b9b5-baad814dd1fe"/>
    <ds:schemaRef ds:uri="74917e7d-df60-4b79-a8a4-eb1078388a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E2954CD-67C7-4B96-AC11-A102A28849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3627</Words>
  <Characters>20675</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 Wellens</dc:creator>
  <cp:keywords/>
  <dc:description/>
  <cp:lastModifiedBy>HOLLOWAY, Jessica (NHS GREATER MANCHESTER INTEGRATED CARE BOARD)</cp:lastModifiedBy>
  <cp:revision>3</cp:revision>
  <dcterms:created xsi:type="dcterms:W3CDTF">2024-10-01T18:06:00Z</dcterms:created>
  <dcterms:modified xsi:type="dcterms:W3CDTF">2024-10-01T20:29:00Z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0x010100A703DC1D43AB264CA1B7860CCC2C5D1D</vt:lpwstr>
  </property>
  <property fmtid="{D5CDD505-2E9C-101B-9397-08002B2CF9AE}" pid="3" name="MediaServiceImageTags">
    <vt:lpwstr/>
  </property>
</Properties>
</file>